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40801" w14:textId="46103B7E" w:rsidR="003E047A" w:rsidDel="00D11C74" w:rsidRDefault="001530B0" w:rsidP="00B50365">
      <w:pPr>
        <w:pBdr>
          <w:bottom w:val="single" w:sz="12" w:space="1" w:color="auto"/>
        </w:pBdr>
        <w:spacing w:line="240" w:lineRule="auto"/>
        <w:rPr>
          <w:del w:id="0" w:author="Megan Johnson" w:date="2017-01-20T11:18:00Z"/>
          <w:rFonts w:ascii="Segoe UI Semibold" w:hAnsi="Segoe UI Semibold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78AFD05" wp14:editId="23529F15">
            <wp:simplePos x="0" y="0"/>
            <wp:positionH relativeFrom="column">
              <wp:posOffset>4486275</wp:posOffset>
            </wp:positionH>
            <wp:positionV relativeFrom="paragraph">
              <wp:posOffset>-190500</wp:posOffset>
            </wp:positionV>
            <wp:extent cx="1845945" cy="434340"/>
            <wp:effectExtent l="0" t="0" r="1905" b="3810"/>
            <wp:wrapNone/>
            <wp:docPr id="1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4C9">
        <w:rPr>
          <w:rFonts w:ascii="Segoe UI Semibold" w:hAnsi="Segoe UI Semibold"/>
          <w:sz w:val="32"/>
          <w:szCs w:val="32"/>
        </w:rPr>
        <w:t xml:space="preserve">Activity Sheet: </w:t>
      </w:r>
      <w:del w:id="1" w:author="Megan Johnson" w:date="2016-11-18T10:46:00Z">
        <w:r w:rsidR="00D242BA" w:rsidDel="00BD3E17">
          <w:rPr>
            <w:rFonts w:ascii="Segoe UI Semibold" w:hAnsi="Segoe UI Semibold"/>
            <w:sz w:val="32"/>
            <w:szCs w:val="32"/>
          </w:rPr>
          <w:delText>Discover WordPress</w:delText>
        </w:r>
      </w:del>
      <w:ins w:id="2" w:author="Megan Johnson" w:date="2017-01-20T10:30:00Z">
        <w:r w:rsidR="000B1B3F">
          <w:rPr>
            <w:rFonts w:ascii="Segoe UI Semibold" w:hAnsi="Segoe UI Semibold"/>
            <w:sz w:val="32"/>
            <w:szCs w:val="32"/>
          </w:rPr>
          <w:t>Design</w:t>
        </w:r>
      </w:ins>
      <w:ins w:id="3" w:author="Megan Johnson" w:date="2016-11-18T10:46:00Z">
        <w:r w:rsidR="00BD3E17">
          <w:rPr>
            <w:rFonts w:ascii="Segoe UI Semibold" w:hAnsi="Segoe UI Semibold"/>
            <w:sz w:val="32"/>
            <w:szCs w:val="32"/>
          </w:rPr>
          <w:t xml:space="preserve"> Your Website</w:t>
        </w:r>
      </w:ins>
    </w:p>
    <w:p w14:paraId="5C03EF65" w14:textId="77777777" w:rsidR="00B50365" w:rsidDel="001A59E9" w:rsidRDefault="00B50365" w:rsidP="00B50365">
      <w:pPr>
        <w:spacing w:before="120" w:after="0" w:line="240" w:lineRule="auto"/>
        <w:rPr>
          <w:del w:id="4" w:author="Megan Johnson" w:date="2016-01-05T19:47:00Z"/>
          <w:rFonts w:ascii="Segoe UI" w:hAnsi="Segoe UI" w:cs="Segoe UI"/>
          <w:b/>
          <w:sz w:val="16"/>
          <w:szCs w:val="16"/>
        </w:rPr>
      </w:pPr>
    </w:p>
    <w:p w14:paraId="1E03D826" w14:textId="59B6DE2D" w:rsidR="00D242BA" w:rsidRPr="00D242BA" w:rsidRDefault="00D242BA">
      <w:pPr>
        <w:pBdr>
          <w:bottom w:val="single" w:sz="12" w:space="1" w:color="auto"/>
        </w:pBdr>
        <w:spacing w:line="240" w:lineRule="auto"/>
        <w:rPr>
          <w:rFonts w:ascii="Segoe UI" w:hAnsi="Segoe UI" w:cs="Segoe UI"/>
          <w:b/>
        </w:rPr>
        <w:pPrChange w:id="5" w:author="Megan Johnson" w:date="2017-01-20T11:18:00Z">
          <w:pPr>
            <w:spacing w:before="120" w:after="0" w:line="240" w:lineRule="auto"/>
          </w:pPr>
        </w:pPrChange>
      </w:pPr>
      <w:commentRangeStart w:id="6"/>
      <w:del w:id="7" w:author="Megan Johnson" w:date="2016-01-05T19:47:00Z">
        <w:r w:rsidRPr="00D242BA" w:rsidDel="001A59E9">
          <w:rPr>
            <w:rFonts w:ascii="Segoe UI" w:hAnsi="Segoe UI" w:cs="Segoe UI"/>
            <w:b/>
          </w:rPr>
          <w:delText>Note</w:delText>
        </w:r>
        <w:commentRangeEnd w:id="6"/>
        <w:r w:rsidR="003B2DF2" w:rsidDel="001A59E9">
          <w:rPr>
            <w:rStyle w:val="CommentReference"/>
          </w:rPr>
          <w:commentReference w:id="6"/>
        </w:r>
        <w:r w:rsidRPr="00D242BA" w:rsidDel="001A59E9">
          <w:rPr>
            <w:rFonts w:ascii="Segoe UI" w:hAnsi="Segoe UI" w:cs="Segoe UI"/>
            <w:b/>
          </w:rPr>
          <w:delText xml:space="preserve">: </w:delText>
        </w:r>
        <w:r w:rsidR="00F20532" w:rsidDel="001A59E9">
          <w:rPr>
            <w:rFonts w:ascii="Segoe UI" w:hAnsi="Segoe UI" w:cs="Segoe UI"/>
            <w:b/>
          </w:rPr>
          <w:delText xml:space="preserve">These activities assume </w:delText>
        </w:r>
        <w:r w:rsidRPr="00D242BA" w:rsidDel="001A59E9">
          <w:rPr>
            <w:rFonts w:ascii="Segoe UI" w:hAnsi="Segoe UI" w:cs="Segoe UI"/>
            <w:b/>
          </w:rPr>
          <w:delText xml:space="preserve">the Bitnami WordPress stack </w:delText>
        </w:r>
        <w:r w:rsidR="00F20532" w:rsidDel="001A59E9">
          <w:rPr>
            <w:rFonts w:ascii="Segoe UI" w:hAnsi="Segoe UI" w:cs="Segoe UI"/>
            <w:b/>
          </w:rPr>
          <w:delText xml:space="preserve">has been </w:delText>
        </w:r>
        <w:r w:rsidR="00F20532" w:rsidRPr="00D242BA" w:rsidDel="001A59E9">
          <w:rPr>
            <w:rFonts w:ascii="Segoe UI" w:hAnsi="Segoe UI" w:cs="Segoe UI"/>
            <w:b/>
          </w:rPr>
          <w:delText xml:space="preserve">installed </w:delText>
        </w:r>
        <w:r w:rsidRPr="00D242BA" w:rsidDel="001A59E9">
          <w:rPr>
            <w:rFonts w:ascii="Segoe UI" w:hAnsi="Segoe UI" w:cs="Segoe UI"/>
            <w:b/>
          </w:rPr>
          <w:delText>on your computer.</w:delText>
        </w:r>
      </w:del>
    </w:p>
    <w:p w14:paraId="1487F735" w14:textId="77777777" w:rsidR="00D242BA" w:rsidRPr="00B50365" w:rsidRDefault="00D242BA" w:rsidP="00B50365">
      <w:pPr>
        <w:spacing w:before="120" w:after="0" w:line="240" w:lineRule="auto"/>
        <w:rPr>
          <w:rFonts w:ascii="Segoe UI" w:hAnsi="Segoe UI" w:cs="Segoe UI"/>
          <w:b/>
          <w:sz w:val="16"/>
          <w:szCs w:val="16"/>
        </w:rPr>
      </w:pPr>
    </w:p>
    <w:p w14:paraId="295B2B68" w14:textId="25669D88" w:rsidR="001A59E9" w:rsidRDefault="001A59E9" w:rsidP="00B50365">
      <w:pPr>
        <w:spacing w:after="60" w:line="240" w:lineRule="auto"/>
        <w:rPr>
          <w:ins w:id="8" w:author="Megan Johnson" w:date="2016-01-05T20:08:00Z"/>
          <w:rFonts w:ascii="Segoe UI" w:hAnsi="Segoe UI" w:cs="Segoe UI"/>
          <w:b/>
          <w:sz w:val="24"/>
          <w:szCs w:val="24"/>
        </w:rPr>
      </w:pPr>
      <w:ins w:id="9" w:author="Megan Johnson" w:date="2016-01-05T19:49:00Z">
        <w:r w:rsidRPr="00B23678">
          <w:rPr>
            <w:rFonts w:ascii="Segoe UI" w:hAnsi="Segoe UI" w:cs="Segoe UI"/>
            <w:b/>
            <w:sz w:val="24"/>
            <w:szCs w:val="24"/>
          </w:rPr>
          <w:t>ACTIVITY #1</w:t>
        </w:r>
        <w:r>
          <w:rPr>
            <w:rFonts w:ascii="Segoe UI" w:hAnsi="Segoe UI" w:cs="Segoe UI"/>
            <w:b/>
            <w:sz w:val="24"/>
            <w:szCs w:val="24"/>
          </w:rPr>
          <w:t xml:space="preserve"> – </w:t>
        </w:r>
      </w:ins>
      <w:ins w:id="10" w:author="Megan Johnson" w:date="2016-01-05T19:50:00Z">
        <w:r>
          <w:rPr>
            <w:rFonts w:ascii="Segoe UI" w:hAnsi="Segoe UI" w:cs="Segoe UI"/>
            <w:b/>
            <w:sz w:val="24"/>
            <w:szCs w:val="24"/>
          </w:rPr>
          <w:t xml:space="preserve">Match </w:t>
        </w:r>
      </w:ins>
      <w:ins w:id="11" w:author="Megan Johnson" w:date="2016-01-05T19:49:00Z">
        <w:r>
          <w:rPr>
            <w:rFonts w:ascii="Segoe UI" w:hAnsi="Segoe UI" w:cs="Segoe UI"/>
            <w:b/>
            <w:sz w:val="24"/>
            <w:szCs w:val="24"/>
          </w:rPr>
          <w:t>Terminology &amp;</w:t>
        </w:r>
      </w:ins>
      <w:ins w:id="12" w:author="Megan Johnson" w:date="2016-01-05T19:50:00Z">
        <w:r>
          <w:rPr>
            <w:rFonts w:ascii="Segoe UI" w:hAnsi="Segoe UI" w:cs="Segoe UI"/>
            <w:b/>
            <w:sz w:val="24"/>
            <w:szCs w:val="24"/>
          </w:rPr>
          <w:t xml:space="preserve"> Descriptions</w:t>
        </w:r>
      </w:ins>
    </w:p>
    <w:p w14:paraId="72F343E7" w14:textId="7980DFFD" w:rsidR="008465D0" w:rsidRPr="008465D0" w:rsidRDefault="008465D0" w:rsidP="00B50365">
      <w:pPr>
        <w:spacing w:after="60" w:line="240" w:lineRule="auto"/>
        <w:rPr>
          <w:ins w:id="13" w:author="Megan Johnson" w:date="2016-01-05T19:50:00Z"/>
          <w:rFonts w:ascii="Segoe UI" w:hAnsi="Segoe UI" w:cs="Segoe UI"/>
          <w:i/>
          <w:rPrChange w:id="14" w:author="Megan Johnson" w:date="2016-01-05T20:08:00Z">
            <w:rPr>
              <w:ins w:id="15" w:author="Megan Johnson" w:date="2016-01-05T19:50:00Z"/>
              <w:rFonts w:ascii="Segoe UI" w:hAnsi="Segoe UI" w:cs="Segoe UI"/>
              <w:b/>
              <w:sz w:val="24"/>
              <w:szCs w:val="24"/>
            </w:rPr>
          </w:rPrChange>
        </w:rPr>
      </w:pPr>
      <w:ins w:id="16" w:author="Megan Johnson" w:date="2016-01-05T20:08:00Z">
        <w:r w:rsidRPr="008465D0">
          <w:rPr>
            <w:rFonts w:ascii="Segoe UI" w:hAnsi="Segoe UI" w:cs="Segoe UI"/>
            <w:i/>
            <w:rPrChange w:id="17" w:author="Megan Johnson" w:date="2016-01-05T20:08:00Z">
              <w:rPr>
                <w:rFonts w:ascii="Segoe UI" w:hAnsi="Segoe UI" w:cs="Segoe UI"/>
                <w:b/>
                <w:sz w:val="24"/>
                <w:szCs w:val="24"/>
              </w:rPr>
            </w:rPrChange>
          </w:rPr>
          <w:t>Match the following terms to their definitions.</w:t>
        </w:r>
      </w:ins>
    </w:p>
    <w:p w14:paraId="2D049F79" w14:textId="2118BCF7" w:rsidR="001A59E9" w:rsidRDefault="001A59E9" w:rsidP="00B50365">
      <w:pPr>
        <w:spacing w:after="60" w:line="240" w:lineRule="auto"/>
        <w:rPr>
          <w:ins w:id="18" w:author="Megan Johnson" w:date="2016-01-05T20:14:00Z"/>
          <w:rFonts w:ascii="Segoe UI" w:hAnsi="Segoe UI" w:cs="Segoe UI"/>
          <w:b/>
          <w:sz w:val="24"/>
          <w:szCs w:val="24"/>
        </w:rPr>
      </w:pPr>
    </w:p>
    <w:p w14:paraId="5737A233" w14:textId="19900DEC" w:rsidR="00C24D26" w:rsidRDefault="000B1B3F">
      <w:pPr>
        <w:spacing w:after="60" w:line="240" w:lineRule="auto"/>
        <w:ind w:left="2160" w:hanging="2160"/>
        <w:rPr>
          <w:ins w:id="19" w:author="Megan Johnson" w:date="2016-03-07T14:39:00Z"/>
          <w:rFonts w:ascii="Segoe UI" w:eastAsia="MS Mincho" w:hAnsi="Segoe UI" w:cs="Segoe UI"/>
          <w:lang w:eastAsia="ja-JP"/>
        </w:rPr>
        <w:pPrChange w:id="20" w:author="Megan Johnson" w:date="2017-01-20T10:33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21" w:author="Megan Johnson" w:date="2017-01-20T10:30:00Z">
        <w:r>
          <w:rPr>
            <w:rFonts w:ascii="Segoe UI" w:eastAsia="MS Mincho" w:hAnsi="Segoe UI" w:cs="Segoe UI"/>
            <w:b/>
            <w:lang w:eastAsia="ja-JP"/>
          </w:rPr>
          <w:t>Primary Menu</w:t>
        </w:r>
      </w:ins>
      <w:ins w:id="22" w:author="Megan Johnson" w:date="2016-03-07T14:37:00Z">
        <w:r w:rsidR="00C24D26">
          <w:rPr>
            <w:rFonts w:ascii="Segoe UI" w:eastAsia="MS Mincho" w:hAnsi="Segoe UI" w:cs="Segoe UI"/>
            <w:lang w:eastAsia="ja-JP"/>
          </w:rPr>
          <w:tab/>
        </w:r>
      </w:ins>
      <w:ins w:id="23" w:author="Megan Johnson" w:date="2017-01-20T10:34:00Z">
        <w:r w:rsidR="007120CD">
          <w:rPr>
            <w:rFonts w:ascii="Segoe UI" w:eastAsia="MS Mincho" w:hAnsi="Segoe UI" w:cs="Segoe UI"/>
            <w:lang w:eastAsia="ja-JP"/>
          </w:rPr>
          <w:t>C</w:t>
        </w:r>
        <w:bookmarkStart w:id="24" w:name="_GoBack"/>
        <w:bookmarkEnd w:id="24"/>
        <w:r w:rsidR="007120CD">
          <w:rPr>
            <w:rFonts w:ascii="Segoe UI" w:eastAsia="MS Mincho" w:hAnsi="Segoe UI" w:cs="Segoe UI"/>
            <w:lang w:eastAsia="ja-JP"/>
          </w:rPr>
          <w:t>ontrols the appearance of a WordPress site</w:t>
        </w:r>
      </w:ins>
    </w:p>
    <w:p w14:paraId="7285397A" w14:textId="77777777" w:rsidR="007120CD" w:rsidRDefault="007120CD">
      <w:pPr>
        <w:spacing w:after="60" w:line="240" w:lineRule="auto"/>
        <w:ind w:left="2160" w:hanging="2160"/>
        <w:rPr>
          <w:ins w:id="25" w:author="Megan Johnson" w:date="2017-01-20T10:36:00Z"/>
          <w:rFonts w:ascii="Segoe UI" w:eastAsia="MS Mincho" w:hAnsi="Segoe UI" w:cs="Segoe UI"/>
          <w:b/>
          <w:lang w:eastAsia="ja-JP"/>
        </w:rPr>
        <w:pPrChange w:id="26" w:author="Megan Johnson" w:date="2017-01-20T10:33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26883112" w14:textId="4672CA36" w:rsidR="00C24D26" w:rsidRDefault="000B1B3F">
      <w:pPr>
        <w:spacing w:after="60" w:line="240" w:lineRule="auto"/>
        <w:ind w:left="2160" w:hanging="2160"/>
        <w:rPr>
          <w:ins w:id="27" w:author="Megan Johnson" w:date="2016-01-05T20:16:00Z"/>
          <w:rFonts w:ascii="Segoe UI" w:eastAsia="MS Mincho" w:hAnsi="Segoe UI" w:cs="Segoe UI"/>
          <w:lang w:eastAsia="ja-JP"/>
        </w:rPr>
        <w:pPrChange w:id="28" w:author="Megan Johnson" w:date="2017-01-20T10:33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29" w:author="Megan Johnson" w:date="2017-01-20T10:30:00Z">
        <w:r>
          <w:rPr>
            <w:rFonts w:ascii="Segoe UI" w:eastAsia="MS Mincho" w:hAnsi="Segoe UI" w:cs="Segoe UI"/>
            <w:b/>
            <w:lang w:eastAsia="ja-JP"/>
          </w:rPr>
          <w:t>Social Media Menu</w:t>
        </w:r>
      </w:ins>
      <w:ins w:id="30" w:author="Megan Johnson" w:date="2016-01-05T20:22:00Z">
        <w:r w:rsidR="00CF6A36">
          <w:rPr>
            <w:rFonts w:ascii="Segoe UI" w:eastAsia="MS Mincho" w:hAnsi="Segoe UI" w:cs="Segoe UI"/>
            <w:lang w:eastAsia="ja-JP"/>
          </w:rPr>
          <w:tab/>
        </w:r>
      </w:ins>
      <w:ins w:id="31" w:author="Megan Johnson" w:date="2017-01-20T10:34:00Z">
        <w:r w:rsidR="007120CD" w:rsidRPr="002F5AF3">
          <w:rPr>
            <w:rFonts w:ascii="Segoe UI" w:eastAsia="MS Mincho" w:hAnsi="Segoe UI" w:cs="Segoe UI"/>
            <w:lang w:eastAsia="ja-JP"/>
          </w:rPr>
          <w:t>houses images, video, recordings and files for inserting into pages and posts</w:t>
        </w:r>
      </w:ins>
    </w:p>
    <w:p w14:paraId="7BFAF8A6" w14:textId="77777777" w:rsidR="007120CD" w:rsidRDefault="007120CD">
      <w:pPr>
        <w:spacing w:after="60" w:line="240" w:lineRule="auto"/>
        <w:ind w:left="2160" w:hanging="2160"/>
        <w:rPr>
          <w:ins w:id="32" w:author="Megan Johnson" w:date="2017-01-20T10:36:00Z"/>
          <w:rFonts w:ascii="Segoe UI" w:eastAsia="MS Mincho" w:hAnsi="Segoe UI" w:cs="Segoe UI"/>
          <w:b/>
          <w:lang w:eastAsia="ja-JP"/>
        </w:rPr>
        <w:pPrChange w:id="33" w:author="Megan Johnson" w:date="2017-01-20T10:33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1A724337" w14:textId="3CC44B4A" w:rsidR="00C24D26" w:rsidRDefault="000B1B3F">
      <w:pPr>
        <w:spacing w:after="60" w:line="240" w:lineRule="auto"/>
        <w:ind w:left="2160" w:hanging="2160"/>
        <w:rPr>
          <w:ins w:id="34" w:author="Megan Johnson" w:date="2016-01-05T20:16:00Z"/>
          <w:rFonts w:ascii="Segoe UI" w:eastAsia="MS Mincho" w:hAnsi="Segoe UI" w:cs="Segoe UI"/>
          <w:lang w:eastAsia="ja-JP"/>
        </w:rPr>
        <w:pPrChange w:id="35" w:author="Megan Johnson" w:date="2017-01-20T10:33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36" w:author="Megan Johnson" w:date="2017-01-20T10:31:00Z">
        <w:r>
          <w:rPr>
            <w:rFonts w:ascii="Segoe UI" w:eastAsia="MS Mincho" w:hAnsi="Segoe UI" w:cs="Segoe UI"/>
            <w:b/>
            <w:lang w:eastAsia="ja-JP"/>
          </w:rPr>
          <w:t>Static Front Page</w:t>
        </w:r>
      </w:ins>
      <w:ins w:id="37" w:author="Megan Johnson" w:date="2016-01-05T20:26:00Z">
        <w:r w:rsidR="00CF6A36">
          <w:rPr>
            <w:rFonts w:ascii="Segoe UI" w:eastAsia="MS Mincho" w:hAnsi="Segoe UI" w:cs="Segoe UI"/>
            <w:lang w:eastAsia="ja-JP"/>
          </w:rPr>
          <w:tab/>
        </w:r>
      </w:ins>
      <w:ins w:id="38" w:author="Megan Johnson" w:date="2017-01-20T10:34:00Z">
        <w:r w:rsidR="007120CD" w:rsidRPr="00907CB1">
          <w:rPr>
            <w:rFonts w:ascii="Segoe UI" w:eastAsia="MS Mincho" w:hAnsi="Segoe UI" w:cs="Segoe UI"/>
            <w:lang w:eastAsia="ja-JP"/>
          </w:rPr>
          <w:t>a custom graphic featured near the top of a page</w:t>
        </w:r>
      </w:ins>
    </w:p>
    <w:p w14:paraId="6621F7E8" w14:textId="77777777" w:rsidR="007120CD" w:rsidRDefault="007120CD">
      <w:pPr>
        <w:spacing w:after="60" w:line="240" w:lineRule="auto"/>
        <w:rPr>
          <w:ins w:id="39" w:author="Megan Johnson" w:date="2017-01-20T10:36:00Z"/>
          <w:rFonts w:ascii="Segoe UI" w:eastAsia="MS Mincho" w:hAnsi="Segoe UI" w:cs="Segoe UI"/>
          <w:b/>
          <w:lang w:eastAsia="ja-JP"/>
        </w:rPr>
        <w:pPrChange w:id="40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3C9D4834" w14:textId="7A962EA5" w:rsidR="00C24D26" w:rsidRDefault="000B1B3F">
      <w:pPr>
        <w:spacing w:after="60" w:line="240" w:lineRule="auto"/>
        <w:ind w:left="2160" w:hanging="2160"/>
        <w:rPr>
          <w:ins w:id="41" w:author="Megan Johnson" w:date="2016-03-07T14:37:00Z"/>
          <w:rFonts w:ascii="Segoe UI" w:eastAsia="MS Mincho" w:hAnsi="Segoe UI" w:cs="Segoe UI"/>
          <w:lang w:eastAsia="ja-JP"/>
        </w:rPr>
        <w:pPrChange w:id="42" w:author="Megan Johnson" w:date="2017-01-20T10:37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43" w:author="Megan Johnson" w:date="2017-01-20T10:31:00Z">
        <w:r>
          <w:rPr>
            <w:rFonts w:ascii="Segoe UI" w:eastAsia="MS Mincho" w:hAnsi="Segoe UI" w:cs="Segoe UI"/>
            <w:b/>
            <w:lang w:eastAsia="ja-JP"/>
          </w:rPr>
          <w:t>Blog Page</w:t>
        </w:r>
      </w:ins>
      <w:ins w:id="44" w:author="Megan Johnson" w:date="2016-03-07T14:38:00Z">
        <w:r w:rsidR="007120CD">
          <w:rPr>
            <w:rFonts w:ascii="Segoe UI" w:eastAsia="MS Mincho" w:hAnsi="Segoe UI" w:cs="Segoe UI"/>
            <w:lang w:eastAsia="ja-JP"/>
          </w:rPr>
          <w:tab/>
        </w:r>
      </w:ins>
      <w:ins w:id="45" w:author="Megan Johnson" w:date="2017-01-20T10:34:00Z">
        <w:r w:rsidR="007120CD" w:rsidRPr="00235D19">
          <w:rPr>
            <w:rFonts w:ascii="Segoe UI" w:eastAsia="MS Mincho" w:hAnsi="Segoe UI" w:cs="Segoe UI"/>
            <w:lang w:eastAsia="ja-JP"/>
          </w:rPr>
          <w:t xml:space="preserve">a small graphic seen in browser tabs, URL bars, bookmarks, and mobile devices as </w:t>
        </w:r>
      </w:ins>
      <w:ins w:id="46" w:author="Megan Johnson" w:date="2017-01-20T10:36:00Z">
        <w:r w:rsidR="007120CD">
          <w:rPr>
            <w:rFonts w:ascii="Segoe UI" w:eastAsia="MS Mincho" w:hAnsi="Segoe UI" w:cs="Segoe UI"/>
            <w:lang w:eastAsia="ja-JP"/>
          </w:rPr>
          <w:br/>
        </w:r>
      </w:ins>
      <w:ins w:id="47" w:author="Megan Johnson" w:date="2017-01-20T10:34:00Z">
        <w:r w:rsidR="007120CD" w:rsidRPr="00235D19">
          <w:rPr>
            <w:rFonts w:ascii="Segoe UI" w:eastAsia="MS Mincho" w:hAnsi="Segoe UI" w:cs="Segoe UI"/>
            <w:lang w:eastAsia="ja-JP"/>
          </w:rPr>
          <w:t>application icons</w:t>
        </w:r>
      </w:ins>
    </w:p>
    <w:p w14:paraId="40306602" w14:textId="77777777" w:rsidR="007120CD" w:rsidRDefault="007120CD">
      <w:pPr>
        <w:spacing w:after="60" w:line="240" w:lineRule="auto"/>
        <w:ind w:left="2160" w:hanging="2160"/>
        <w:rPr>
          <w:ins w:id="48" w:author="Megan Johnson" w:date="2017-01-20T10:36:00Z"/>
          <w:rFonts w:ascii="Segoe UI" w:eastAsia="MS Mincho" w:hAnsi="Segoe UI" w:cs="Segoe UI"/>
          <w:b/>
          <w:lang w:eastAsia="ja-JP"/>
        </w:rPr>
        <w:pPrChange w:id="49" w:author="Megan Johnson" w:date="2017-01-20T10:33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29155D9F" w14:textId="2501CD64" w:rsidR="00C24D26" w:rsidRDefault="000B1B3F">
      <w:pPr>
        <w:spacing w:after="60" w:line="240" w:lineRule="auto"/>
        <w:ind w:left="2160" w:hanging="2160"/>
        <w:rPr>
          <w:ins w:id="50" w:author="Megan Johnson" w:date="2016-03-07T14:39:00Z"/>
          <w:rFonts w:ascii="Segoe UI" w:eastAsia="MS Mincho" w:hAnsi="Segoe UI" w:cs="Segoe UI"/>
          <w:lang w:eastAsia="ja-JP"/>
        </w:rPr>
        <w:pPrChange w:id="51" w:author="Megan Johnson" w:date="2017-01-20T10:33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52" w:author="Megan Johnson" w:date="2017-01-20T10:31:00Z">
        <w:r>
          <w:rPr>
            <w:rFonts w:ascii="Segoe UI" w:eastAsia="MS Mincho" w:hAnsi="Segoe UI" w:cs="Segoe UI"/>
            <w:b/>
            <w:lang w:eastAsia="ja-JP"/>
          </w:rPr>
          <w:t>Featured Content</w:t>
        </w:r>
      </w:ins>
      <w:ins w:id="53" w:author="Megan Johnson" w:date="2016-03-07T14:39:00Z">
        <w:r w:rsidR="00C24D26">
          <w:rPr>
            <w:rFonts w:ascii="Segoe UI" w:eastAsia="MS Mincho" w:hAnsi="Segoe UI" w:cs="Segoe UI"/>
            <w:lang w:eastAsia="ja-JP"/>
          </w:rPr>
          <w:tab/>
        </w:r>
      </w:ins>
      <w:ins w:id="54" w:author="Megan Johnson" w:date="2017-01-20T10:34:00Z">
        <w:r w:rsidR="007120CD">
          <w:rPr>
            <w:rFonts w:ascii="Segoe UI" w:eastAsia="MS Mincho" w:hAnsi="Segoe UI" w:cs="Segoe UI"/>
            <w:lang w:eastAsia="ja-JP"/>
          </w:rPr>
          <w:t>the typeface</w:t>
        </w:r>
        <w:r w:rsidR="007120CD" w:rsidRPr="002E35F7">
          <w:rPr>
            <w:rFonts w:ascii="Segoe UI" w:eastAsia="MS Mincho" w:hAnsi="Segoe UI" w:cs="Segoe UI"/>
            <w:lang w:eastAsia="ja-JP"/>
          </w:rPr>
          <w:t xml:space="preserve"> </w:t>
        </w:r>
        <w:r w:rsidR="007120CD">
          <w:rPr>
            <w:rFonts w:ascii="Segoe UI" w:eastAsia="MS Mincho" w:hAnsi="Segoe UI" w:cs="Segoe UI"/>
            <w:lang w:eastAsia="ja-JP"/>
          </w:rPr>
          <w:t xml:space="preserve">used </w:t>
        </w:r>
        <w:r w:rsidR="007120CD" w:rsidRPr="002E35F7">
          <w:rPr>
            <w:rFonts w:ascii="Segoe UI" w:eastAsia="MS Mincho" w:hAnsi="Segoe UI" w:cs="Segoe UI"/>
            <w:lang w:eastAsia="ja-JP"/>
          </w:rPr>
          <w:t xml:space="preserve">for </w:t>
        </w:r>
        <w:r w:rsidR="007120CD">
          <w:rPr>
            <w:rFonts w:ascii="Segoe UI" w:eastAsia="MS Mincho" w:hAnsi="Segoe UI" w:cs="Segoe UI"/>
            <w:lang w:eastAsia="ja-JP"/>
          </w:rPr>
          <w:t>posts, page titles, widget titles, comment headers and headlines</w:t>
        </w:r>
      </w:ins>
    </w:p>
    <w:p w14:paraId="1BC635B1" w14:textId="77777777" w:rsidR="007120CD" w:rsidRDefault="007120CD">
      <w:pPr>
        <w:spacing w:after="60" w:line="240" w:lineRule="auto"/>
        <w:ind w:left="2160" w:hanging="2160"/>
        <w:rPr>
          <w:ins w:id="55" w:author="Megan Johnson" w:date="2017-01-20T10:36:00Z"/>
          <w:rFonts w:ascii="Segoe UI" w:eastAsia="MS Mincho" w:hAnsi="Segoe UI" w:cs="Segoe UI"/>
          <w:b/>
          <w:lang w:eastAsia="ja-JP"/>
        </w:rPr>
        <w:pPrChange w:id="56" w:author="Megan Johnson" w:date="2017-01-20T10:33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5551BDA0" w14:textId="00A96583" w:rsidR="00156DA4" w:rsidRDefault="000B1B3F">
      <w:pPr>
        <w:spacing w:after="60" w:line="240" w:lineRule="auto"/>
        <w:ind w:left="2160" w:hanging="2160"/>
        <w:rPr>
          <w:ins w:id="57" w:author="Megan Johnson" w:date="2016-03-07T14:39:00Z"/>
          <w:rFonts w:ascii="Segoe UI" w:eastAsia="MS Mincho" w:hAnsi="Segoe UI" w:cs="Segoe UI"/>
          <w:lang w:eastAsia="ja-JP"/>
        </w:rPr>
        <w:pPrChange w:id="58" w:author="Megan Johnson" w:date="2017-01-20T10:33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59" w:author="Megan Johnson" w:date="2017-01-20T10:31:00Z">
        <w:r>
          <w:rPr>
            <w:rFonts w:ascii="Segoe UI" w:eastAsia="MS Mincho" w:hAnsi="Segoe UI" w:cs="Segoe UI"/>
            <w:b/>
            <w:lang w:eastAsia="ja-JP"/>
          </w:rPr>
          <w:t>Categories</w:t>
        </w:r>
      </w:ins>
      <w:ins w:id="60" w:author="Megan Johnson" w:date="2016-03-07T14:39:00Z">
        <w:r w:rsidR="00C24D26">
          <w:rPr>
            <w:rFonts w:ascii="Segoe UI" w:eastAsia="MS Mincho" w:hAnsi="Segoe UI" w:cs="Segoe UI"/>
            <w:lang w:eastAsia="ja-JP"/>
          </w:rPr>
          <w:tab/>
        </w:r>
      </w:ins>
      <w:ins w:id="61" w:author="Megan Johnson" w:date="2017-01-20T10:35:00Z">
        <w:r w:rsidR="007120CD">
          <w:rPr>
            <w:rFonts w:ascii="Segoe UI" w:eastAsia="MS Mincho" w:hAnsi="Segoe UI" w:cs="Segoe UI"/>
            <w:lang w:eastAsia="ja-JP"/>
          </w:rPr>
          <w:t>the typeface used for the main body text and menus</w:t>
        </w:r>
      </w:ins>
    </w:p>
    <w:p w14:paraId="1E068E69" w14:textId="77777777" w:rsidR="007120CD" w:rsidRDefault="007120CD">
      <w:pPr>
        <w:spacing w:after="60" w:line="240" w:lineRule="auto"/>
        <w:ind w:left="2160" w:hanging="2160"/>
        <w:rPr>
          <w:ins w:id="62" w:author="Megan Johnson" w:date="2017-01-20T10:36:00Z"/>
          <w:rFonts w:ascii="Segoe UI" w:eastAsia="MS Mincho" w:hAnsi="Segoe UI" w:cs="Segoe UI"/>
          <w:b/>
          <w:lang w:eastAsia="ja-JP"/>
        </w:rPr>
        <w:pPrChange w:id="63" w:author="Megan Johnson" w:date="2017-01-20T10:33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7694A80A" w14:textId="0341CDEE" w:rsidR="00C24D26" w:rsidRDefault="000B1B3F">
      <w:pPr>
        <w:spacing w:after="60" w:line="240" w:lineRule="auto"/>
        <w:ind w:left="2160" w:hanging="2160"/>
        <w:rPr>
          <w:ins w:id="64" w:author="Megan Johnson" w:date="2016-03-07T14:40:00Z"/>
          <w:rFonts w:ascii="Segoe UI" w:eastAsia="MS Mincho" w:hAnsi="Segoe UI" w:cs="Segoe UI"/>
          <w:lang w:eastAsia="ja-JP"/>
        </w:rPr>
        <w:pPrChange w:id="65" w:author="Megan Johnson" w:date="2017-01-20T10:33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66" w:author="Megan Johnson" w:date="2017-01-20T10:31:00Z">
        <w:r>
          <w:rPr>
            <w:rFonts w:ascii="Segoe UI" w:eastAsia="MS Mincho" w:hAnsi="Segoe UI" w:cs="Segoe UI"/>
            <w:b/>
            <w:lang w:eastAsia="ja-JP"/>
          </w:rPr>
          <w:t>Tags</w:t>
        </w:r>
      </w:ins>
      <w:ins w:id="67" w:author="Megan Johnson" w:date="2016-03-07T14:40:00Z">
        <w:r w:rsidR="00156DA4">
          <w:rPr>
            <w:rFonts w:ascii="Segoe UI" w:eastAsia="MS Mincho" w:hAnsi="Segoe UI" w:cs="Segoe UI"/>
            <w:lang w:eastAsia="ja-JP"/>
          </w:rPr>
          <w:tab/>
        </w:r>
      </w:ins>
      <w:ins w:id="68" w:author="Megan Johnson" w:date="2017-01-20T10:35:00Z">
        <w:r w:rsidR="007120CD">
          <w:rPr>
            <w:rFonts w:ascii="Segoe UI" w:eastAsia="MS Mincho" w:hAnsi="Segoe UI" w:cs="Segoe UI"/>
            <w:lang w:eastAsia="ja-JP"/>
          </w:rPr>
          <w:t xml:space="preserve">often referred to as the </w:t>
        </w:r>
        <w:r w:rsidR="007120CD" w:rsidRPr="0046708B">
          <w:rPr>
            <w:rFonts w:ascii="Segoe UI" w:eastAsia="MS Mincho" w:hAnsi="Segoe UI" w:cs="Segoe UI"/>
            <w:i/>
            <w:lang w:eastAsia="ja-JP"/>
          </w:rPr>
          <w:t>main</w:t>
        </w:r>
        <w:r w:rsidR="007120CD">
          <w:rPr>
            <w:rFonts w:ascii="Segoe UI" w:eastAsia="MS Mincho" w:hAnsi="Segoe UI" w:cs="Segoe UI"/>
            <w:lang w:eastAsia="ja-JP"/>
          </w:rPr>
          <w:t xml:space="preserve"> menu, typically a list of navigational links</w:t>
        </w:r>
      </w:ins>
    </w:p>
    <w:p w14:paraId="7C921414" w14:textId="77777777" w:rsidR="007120CD" w:rsidRDefault="007120CD">
      <w:pPr>
        <w:spacing w:after="60" w:line="240" w:lineRule="auto"/>
        <w:rPr>
          <w:ins w:id="69" w:author="Megan Johnson" w:date="2017-01-20T10:36:00Z"/>
          <w:rFonts w:ascii="Segoe UI" w:eastAsia="MS Mincho" w:hAnsi="Segoe UI" w:cs="Segoe UI"/>
          <w:b/>
          <w:lang w:eastAsia="ja-JP"/>
        </w:rPr>
        <w:pPrChange w:id="70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0CB89BC6" w14:textId="19DCF4A5" w:rsidR="00C24D26" w:rsidRDefault="000B1B3F">
      <w:pPr>
        <w:spacing w:after="60" w:line="240" w:lineRule="auto"/>
        <w:rPr>
          <w:ins w:id="71" w:author="Megan Johnson" w:date="2017-01-20T10:32:00Z"/>
          <w:rFonts w:ascii="Segoe UI" w:eastAsia="MS Mincho" w:hAnsi="Segoe UI" w:cs="Segoe UI"/>
          <w:lang w:eastAsia="ja-JP"/>
        </w:rPr>
        <w:pPrChange w:id="72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73" w:author="Megan Johnson" w:date="2017-01-20T10:32:00Z">
        <w:r>
          <w:rPr>
            <w:rFonts w:ascii="Segoe UI" w:eastAsia="MS Mincho" w:hAnsi="Segoe UI" w:cs="Segoe UI"/>
            <w:b/>
            <w:lang w:eastAsia="ja-JP"/>
          </w:rPr>
          <w:t>Theme Customizer</w:t>
        </w:r>
      </w:ins>
      <w:ins w:id="74" w:author="Megan Johnson" w:date="2016-03-07T14:40:00Z">
        <w:r>
          <w:rPr>
            <w:rFonts w:ascii="Segoe UI" w:eastAsia="MS Mincho" w:hAnsi="Segoe UI" w:cs="Segoe UI"/>
            <w:lang w:eastAsia="ja-JP"/>
          </w:rPr>
          <w:tab/>
        </w:r>
      </w:ins>
      <w:ins w:id="75" w:author="Megan Johnson" w:date="2017-01-20T10:35:00Z">
        <w:r w:rsidR="007120CD" w:rsidRPr="00171CBD">
          <w:rPr>
            <w:rFonts w:ascii="Segoe UI" w:eastAsia="MS Mincho" w:hAnsi="Segoe UI" w:cs="Segoe UI"/>
            <w:lang w:eastAsia="ja-JP"/>
          </w:rPr>
          <w:t>a list of links directed to social media profiles</w:t>
        </w:r>
      </w:ins>
    </w:p>
    <w:p w14:paraId="0B193D7A" w14:textId="77777777" w:rsidR="007120CD" w:rsidRDefault="007120CD">
      <w:pPr>
        <w:spacing w:after="60" w:line="240" w:lineRule="auto"/>
        <w:rPr>
          <w:ins w:id="76" w:author="Megan Johnson" w:date="2017-01-20T10:36:00Z"/>
          <w:rFonts w:ascii="Segoe UI" w:eastAsia="MS Mincho" w:hAnsi="Segoe UI" w:cs="Segoe UI"/>
          <w:b/>
          <w:lang w:eastAsia="ja-JP"/>
        </w:rPr>
        <w:pPrChange w:id="77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117D9D45" w14:textId="331C37A7" w:rsidR="000B1B3F" w:rsidRDefault="000B1B3F">
      <w:pPr>
        <w:spacing w:after="60" w:line="240" w:lineRule="auto"/>
        <w:rPr>
          <w:ins w:id="78" w:author="Megan Johnson" w:date="2017-01-20T10:32:00Z"/>
          <w:rFonts w:ascii="Segoe UI" w:eastAsia="MS Mincho" w:hAnsi="Segoe UI" w:cs="Segoe UI"/>
          <w:b/>
          <w:lang w:eastAsia="ja-JP"/>
        </w:rPr>
        <w:pPrChange w:id="79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80" w:author="Megan Johnson" w:date="2017-01-20T10:32:00Z">
        <w:r>
          <w:rPr>
            <w:rFonts w:ascii="Segoe UI" w:eastAsia="MS Mincho" w:hAnsi="Segoe UI" w:cs="Segoe UI"/>
            <w:b/>
            <w:lang w:eastAsia="ja-JP"/>
          </w:rPr>
          <w:t>Media Library</w:t>
        </w:r>
      </w:ins>
      <w:ins w:id="81" w:author="Megan Johnson" w:date="2017-01-20T10:35:00Z">
        <w:r w:rsidR="007120CD">
          <w:rPr>
            <w:rFonts w:ascii="Segoe UI" w:eastAsia="MS Mincho" w:hAnsi="Segoe UI" w:cs="Segoe UI"/>
            <w:b/>
            <w:lang w:eastAsia="ja-JP"/>
          </w:rPr>
          <w:tab/>
        </w:r>
        <w:r w:rsidR="007120CD">
          <w:rPr>
            <w:rFonts w:ascii="Segoe UI" w:eastAsia="MS Mincho" w:hAnsi="Segoe UI" w:cs="Segoe UI"/>
            <w:b/>
            <w:lang w:eastAsia="ja-JP"/>
          </w:rPr>
          <w:tab/>
        </w:r>
        <w:r w:rsidR="007120CD" w:rsidRPr="00171CBD">
          <w:rPr>
            <w:rFonts w:ascii="Segoe UI" w:eastAsia="MS Mincho" w:hAnsi="Segoe UI" w:cs="Segoe UI"/>
            <w:lang w:eastAsia="ja-JP"/>
          </w:rPr>
          <w:t>often referred to as the home page,</w:t>
        </w:r>
        <w:r w:rsidR="007120CD">
          <w:rPr>
            <w:rFonts w:ascii="Segoe UI" w:eastAsia="MS Mincho" w:hAnsi="Segoe UI" w:cs="Segoe UI"/>
            <w:lang w:eastAsia="ja-JP"/>
          </w:rPr>
          <w:t xml:space="preserve"> a root level page displaying various content</w:t>
        </w:r>
      </w:ins>
    </w:p>
    <w:p w14:paraId="62582EAF" w14:textId="77777777" w:rsidR="007120CD" w:rsidRDefault="007120CD">
      <w:pPr>
        <w:spacing w:after="60" w:line="240" w:lineRule="auto"/>
        <w:rPr>
          <w:ins w:id="82" w:author="Megan Johnson" w:date="2017-01-20T10:36:00Z"/>
          <w:rFonts w:ascii="Segoe UI" w:eastAsia="MS Mincho" w:hAnsi="Segoe UI" w:cs="Segoe UI"/>
          <w:b/>
          <w:lang w:eastAsia="ja-JP"/>
        </w:rPr>
        <w:pPrChange w:id="83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2B1A0449" w14:textId="658B36CD" w:rsidR="000B1B3F" w:rsidRDefault="000B1B3F">
      <w:pPr>
        <w:spacing w:after="60" w:line="240" w:lineRule="auto"/>
        <w:rPr>
          <w:ins w:id="84" w:author="Megan Johnson" w:date="2017-01-20T10:32:00Z"/>
          <w:rFonts w:ascii="Segoe UI" w:eastAsia="MS Mincho" w:hAnsi="Segoe UI" w:cs="Segoe UI"/>
          <w:b/>
          <w:lang w:eastAsia="ja-JP"/>
        </w:rPr>
        <w:pPrChange w:id="85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86" w:author="Megan Johnson" w:date="2017-01-20T10:32:00Z">
        <w:r>
          <w:rPr>
            <w:rFonts w:ascii="Segoe UI" w:eastAsia="MS Mincho" w:hAnsi="Segoe UI" w:cs="Segoe UI"/>
            <w:b/>
            <w:lang w:eastAsia="ja-JP"/>
          </w:rPr>
          <w:t>Header Image</w:t>
        </w:r>
      </w:ins>
      <w:ins w:id="87" w:author="Megan Johnson" w:date="2017-01-20T10:35:00Z">
        <w:r w:rsidR="007120CD">
          <w:rPr>
            <w:rFonts w:ascii="Segoe UI" w:eastAsia="MS Mincho" w:hAnsi="Segoe UI" w:cs="Segoe UI"/>
            <w:b/>
            <w:lang w:eastAsia="ja-JP"/>
          </w:rPr>
          <w:tab/>
        </w:r>
        <w:r w:rsidR="007120CD">
          <w:rPr>
            <w:rFonts w:ascii="Segoe UI" w:eastAsia="MS Mincho" w:hAnsi="Segoe UI" w:cs="Segoe UI"/>
            <w:lang w:eastAsia="ja-JP"/>
          </w:rPr>
          <w:t xml:space="preserve">shows </w:t>
        </w:r>
        <w:r w:rsidR="007120CD" w:rsidRPr="00CE7876">
          <w:rPr>
            <w:rFonts w:ascii="Segoe UI" w:eastAsia="MS Mincho" w:hAnsi="Segoe UI" w:cs="Segoe UI"/>
            <w:lang w:eastAsia="ja-JP"/>
          </w:rPr>
          <w:t>your most recent post</w:t>
        </w:r>
        <w:r w:rsidR="007120CD">
          <w:rPr>
            <w:rFonts w:ascii="Segoe UI" w:eastAsia="MS Mincho" w:hAnsi="Segoe UI" w:cs="Segoe UI"/>
            <w:lang w:eastAsia="ja-JP"/>
          </w:rPr>
          <w:t xml:space="preserve"> in reverse chronological order</w:t>
        </w:r>
      </w:ins>
    </w:p>
    <w:p w14:paraId="6C03E6B5" w14:textId="77777777" w:rsidR="007120CD" w:rsidRDefault="007120CD">
      <w:pPr>
        <w:spacing w:after="60" w:line="240" w:lineRule="auto"/>
        <w:rPr>
          <w:ins w:id="88" w:author="Megan Johnson" w:date="2017-01-20T10:36:00Z"/>
          <w:rFonts w:ascii="Segoe UI" w:eastAsia="MS Mincho" w:hAnsi="Segoe UI" w:cs="Segoe UI"/>
          <w:b/>
          <w:lang w:eastAsia="ja-JP"/>
        </w:rPr>
        <w:pPrChange w:id="89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6F15FB3B" w14:textId="3BCA3743" w:rsidR="000B1B3F" w:rsidRDefault="000B1B3F">
      <w:pPr>
        <w:spacing w:after="60" w:line="240" w:lineRule="auto"/>
        <w:rPr>
          <w:ins w:id="90" w:author="Megan Johnson" w:date="2017-01-20T10:32:00Z"/>
          <w:rFonts w:ascii="Segoe UI" w:eastAsia="MS Mincho" w:hAnsi="Segoe UI" w:cs="Segoe UI"/>
          <w:b/>
          <w:lang w:eastAsia="ja-JP"/>
        </w:rPr>
        <w:pPrChange w:id="91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92" w:author="Megan Johnson" w:date="2017-01-20T10:32:00Z">
        <w:r>
          <w:rPr>
            <w:rFonts w:ascii="Segoe UI" w:eastAsia="MS Mincho" w:hAnsi="Segoe UI" w:cs="Segoe UI"/>
            <w:b/>
            <w:lang w:eastAsia="ja-JP"/>
          </w:rPr>
          <w:t>Site Icon</w:t>
        </w:r>
      </w:ins>
      <w:ins w:id="93" w:author="Megan Johnson" w:date="2017-01-20T10:36:00Z">
        <w:r w:rsidR="007120CD">
          <w:rPr>
            <w:rFonts w:ascii="Segoe UI" w:eastAsia="MS Mincho" w:hAnsi="Segoe UI" w:cs="Segoe UI"/>
            <w:b/>
            <w:lang w:eastAsia="ja-JP"/>
          </w:rPr>
          <w:tab/>
        </w:r>
        <w:r w:rsidR="007120CD">
          <w:rPr>
            <w:rFonts w:ascii="Segoe UI" w:eastAsia="MS Mincho" w:hAnsi="Segoe UI" w:cs="Segoe UI"/>
            <w:b/>
            <w:lang w:eastAsia="ja-JP"/>
          </w:rPr>
          <w:tab/>
        </w:r>
        <w:r w:rsidR="007120CD" w:rsidRPr="00A35317">
          <w:rPr>
            <w:rFonts w:ascii="Segoe UI" w:eastAsia="MS Mincho" w:hAnsi="Segoe UI" w:cs="Segoe UI"/>
            <w:lang w:eastAsia="ja-JP"/>
          </w:rPr>
          <w:t>is an option for spotlighting posts</w:t>
        </w:r>
        <w:r w:rsidR="007120CD">
          <w:rPr>
            <w:rFonts w:ascii="Segoe UI" w:eastAsia="MS Mincho" w:hAnsi="Segoe UI" w:cs="Segoe UI"/>
            <w:lang w:eastAsia="ja-JP"/>
          </w:rPr>
          <w:t xml:space="preserve">, </w:t>
        </w:r>
        <w:r w:rsidR="007120CD" w:rsidRPr="00A35317">
          <w:rPr>
            <w:rFonts w:ascii="Segoe UI" w:eastAsia="MS Mincho" w:hAnsi="Segoe UI" w:cs="Segoe UI"/>
            <w:lang w:eastAsia="ja-JP"/>
          </w:rPr>
          <w:t>intended to be displayed on a front page</w:t>
        </w:r>
      </w:ins>
    </w:p>
    <w:p w14:paraId="6CB6A69C" w14:textId="77777777" w:rsidR="007120CD" w:rsidRDefault="007120CD">
      <w:pPr>
        <w:spacing w:after="60" w:line="240" w:lineRule="auto"/>
        <w:rPr>
          <w:ins w:id="94" w:author="Megan Johnson" w:date="2017-01-20T10:36:00Z"/>
          <w:rFonts w:ascii="Segoe UI" w:eastAsia="MS Mincho" w:hAnsi="Segoe UI" w:cs="Segoe UI"/>
          <w:b/>
          <w:lang w:eastAsia="ja-JP"/>
        </w:rPr>
        <w:pPrChange w:id="95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5DC6CF2F" w14:textId="479B1167" w:rsidR="000B1B3F" w:rsidRDefault="000B1B3F">
      <w:pPr>
        <w:spacing w:after="60" w:line="240" w:lineRule="auto"/>
        <w:rPr>
          <w:ins w:id="96" w:author="Megan Johnson" w:date="2017-01-20T10:32:00Z"/>
          <w:rFonts w:ascii="Segoe UI" w:eastAsia="MS Mincho" w:hAnsi="Segoe UI" w:cs="Segoe UI"/>
          <w:b/>
          <w:lang w:eastAsia="ja-JP"/>
        </w:rPr>
        <w:pPrChange w:id="97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98" w:author="Megan Johnson" w:date="2017-01-20T10:32:00Z">
        <w:r>
          <w:rPr>
            <w:rFonts w:ascii="Segoe UI" w:eastAsia="MS Mincho" w:hAnsi="Segoe UI" w:cs="Segoe UI"/>
            <w:b/>
            <w:lang w:eastAsia="ja-JP"/>
          </w:rPr>
          <w:t>Heading Font</w:t>
        </w:r>
      </w:ins>
      <w:ins w:id="99" w:author="Megan Johnson" w:date="2017-01-20T10:36:00Z">
        <w:r w:rsidR="007120CD">
          <w:rPr>
            <w:rFonts w:ascii="Segoe UI" w:eastAsia="MS Mincho" w:hAnsi="Segoe UI" w:cs="Segoe UI"/>
            <w:b/>
            <w:lang w:eastAsia="ja-JP"/>
          </w:rPr>
          <w:tab/>
        </w:r>
        <w:r w:rsidR="007120CD">
          <w:rPr>
            <w:rFonts w:ascii="Segoe UI" w:eastAsia="MS Mincho" w:hAnsi="Segoe UI" w:cs="Segoe UI"/>
            <w:b/>
            <w:lang w:eastAsia="ja-JP"/>
          </w:rPr>
          <w:tab/>
        </w:r>
        <w:r w:rsidR="007120CD" w:rsidRPr="008A3ABD">
          <w:rPr>
            <w:rFonts w:ascii="Segoe UI" w:eastAsia="MS Mincho" w:hAnsi="Segoe UI" w:cs="Segoe UI"/>
            <w:lang w:eastAsia="ja-JP"/>
          </w:rPr>
          <w:t>descriptive terms used for sorting and grouping post</w:t>
        </w:r>
        <w:r w:rsidR="007120CD">
          <w:rPr>
            <w:rFonts w:ascii="Segoe UI" w:eastAsia="MS Mincho" w:hAnsi="Segoe UI" w:cs="Segoe UI"/>
            <w:lang w:eastAsia="ja-JP"/>
          </w:rPr>
          <w:t>s</w:t>
        </w:r>
        <w:r w:rsidR="007120CD" w:rsidRPr="008A3ABD">
          <w:rPr>
            <w:rFonts w:ascii="Segoe UI" w:eastAsia="MS Mincho" w:hAnsi="Segoe UI" w:cs="Segoe UI"/>
            <w:lang w:eastAsia="ja-JP"/>
          </w:rPr>
          <w:t xml:space="preserve"> </w:t>
        </w:r>
        <w:r w:rsidR="007120CD">
          <w:rPr>
            <w:rFonts w:ascii="Segoe UI" w:eastAsia="MS Mincho" w:hAnsi="Segoe UI" w:cs="Segoe UI"/>
            <w:lang w:eastAsia="ja-JP"/>
          </w:rPr>
          <w:t xml:space="preserve">by </w:t>
        </w:r>
        <w:r w:rsidR="007120CD" w:rsidRPr="008A3ABD">
          <w:rPr>
            <w:rFonts w:ascii="Segoe UI" w:eastAsia="MS Mincho" w:hAnsi="Segoe UI" w:cs="Segoe UI"/>
            <w:lang w:eastAsia="ja-JP"/>
          </w:rPr>
          <w:t>topic</w:t>
        </w:r>
      </w:ins>
    </w:p>
    <w:p w14:paraId="3622AE6D" w14:textId="77777777" w:rsidR="007120CD" w:rsidRDefault="007120CD">
      <w:pPr>
        <w:spacing w:after="60" w:line="240" w:lineRule="auto"/>
        <w:rPr>
          <w:ins w:id="100" w:author="Megan Johnson" w:date="2017-01-20T10:36:00Z"/>
          <w:rFonts w:ascii="Segoe UI" w:eastAsia="MS Mincho" w:hAnsi="Segoe UI" w:cs="Segoe UI"/>
          <w:b/>
          <w:lang w:eastAsia="ja-JP"/>
        </w:rPr>
        <w:pPrChange w:id="101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</w:p>
    <w:p w14:paraId="68FD8A0F" w14:textId="671D8507" w:rsidR="000B1B3F" w:rsidRDefault="000B1B3F">
      <w:pPr>
        <w:spacing w:after="60" w:line="240" w:lineRule="auto"/>
        <w:rPr>
          <w:ins w:id="102" w:author="Megan Johnson" w:date="2016-03-07T14:37:00Z"/>
          <w:rFonts w:ascii="Segoe UI" w:eastAsia="MS Mincho" w:hAnsi="Segoe UI" w:cs="Segoe UI"/>
          <w:lang w:eastAsia="ja-JP"/>
        </w:rPr>
        <w:pPrChange w:id="103" w:author="Megan Johnson" w:date="2016-01-05T20:22:00Z">
          <w:pPr>
            <w:numPr>
              <w:ilvl w:val="2"/>
              <w:numId w:val="11"/>
            </w:numPr>
            <w:spacing w:after="60" w:line="240" w:lineRule="auto"/>
            <w:ind w:left="1800" w:hanging="360"/>
          </w:pPr>
        </w:pPrChange>
      </w:pPr>
      <w:ins w:id="104" w:author="Megan Johnson" w:date="2017-01-20T10:32:00Z">
        <w:r>
          <w:rPr>
            <w:rFonts w:ascii="Segoe UI" w:eastAsia="MS Mincho" w:hAnsi="Segoe UI" w:cs="Segoe UI"/>
            <w:b/>
            <w:lang w:eastAsia="ja-JP"/>
          </w:rPr>
          <w:t>Base Font</w:t>
        </w:r>
      </w:ins>
      <w:ins w:id="105" w:author="Megan Johnson" w:date="2017-01-20T10:36:00Z">
        <w:r w:rsidR="007120CD">
          <w:rPr>
            <w:rFonts w:ascii="Segoe UI" w:eastAsia="MS Mincho" w:hAnsi="Segoe UI" w:cs="Segoe UI"/>
            <w:b/>
            <w:lang w:eastAsia="ja-JP"/>
          </w:rPr>
          <w:tab/>
        </w:r>
        <w:r w:rsidR="007120CD">
          <w:rPr>
            <w:rFonts w:ascii="Segoe UI" w:eastAsia="MS Mincho" w:hAnsi="Segoe UI" w:cs="Segoe UI"/>
            <w:b/>
            <w:lang w:eastAsia="ja-JP"/>
          </w:rPr>
          <w:tab/>
        </w:r>
        <w:r w:rsidR="007120CD">
          <w:rPr>
            <w:rFonts w:ascii="Segoe UI" w:eastAsia="MS Mincho" w:hAnsi="Segoe UI" w:cs="Segoe UI"/>
            <w:lang w:eastAsia="ja-JP"/>
          </w:rPr>
          <w:t>a set of single words which reflect the keywords or talking points of a post</w:t>
        </w:r>
      </w:ins>
    </w:p>
    <w:p w14:paraId="6D53BFAE" w14:textId="77777777" w:rsidR="0052434B" w:rsidRDefault="0052434B" w:rsidP="00B50365">
      <w:pPr>
        <w:spacing w:after="60" w:line="240" w:lineRule="auto"/>
        <w:rPr>
          <w:ins w:id="106" w:author="Megan Johnson" w:date="2016-01-05T19:49:00Z"/>
          <w:rFonts w:ascii="Segoe UI" w:hAnsi="Segoe UI" w:cs="Segoe UI"/>
          <w:b/>
          <w:sz w:val="24"/>
          <w:szCs w:val="24"/>
        </w:rPr>
      </w:pPr>
    </w:p>
    <w:p w14:paraId="6CBA046E" w14:textId="77777777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026661B3" w14:textId="77777777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2F6D05DF" w14:textId="77777777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4CF6A286" w14:textId="1481A348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61AE90" wp14:editId="5D38D9B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372225" cy="21717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C2D1A1" w14:textId="77777777" w:rsidR="00A03041" w:rsidRDefault="00A03041" w:rsidP="00A03041">
                            <w:pPr>
                              <w:spacing w:after="60" w:line="240" w:lineRule="auto"/>
                              <w:rPr>
                                <w:ins w:id="107" w:author="Megan Johnson" w:date="2016-01-06T14:40:00Z"/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ins w:id="108" w:author="Megan Johnson" w:date="2016-01-06T14:40:00Z">
                              <w:r w:rsidRPr="00B23678"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ACTIVITY #</w:t>
                              </w: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 xml:space="preserve">2 – </w:t>
                              </w:r>
                            </w:ins>
                            <w:ins w:id="109" w:author="Megan Johnson" w:date="2016-11-18T10:41:00Z"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 xml:space="preserve">Setting up a </w:t>
                              </w:r>
                            </w:ins>
                            <w:ins w:id="110" w:author="Megan Johnson" w:date="2017-01-20T10:39:00Z"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primary menu</w:t>
                              </w:r>
                            </w:ins>
                          </w:p>
                          <w:p w14:paraId="66F10406" w14:textId="77777777" w:rsidR="00A03041" w:rsidRDefault="00A03041" w:rsidP="00A03041">
                            <w:pPr>
                              <w:spacing w:after="180" w:line="240" w:lineRule="auto"/>
                              <w:rPr>
                                <w:ins w:id="111" w:author="Megan Johnson" w:date="2016-11-18T10:38:00Z"/>
                                <w:rFonts w:ascii="Segoe UI" w:hAnsi="Segoe UI" w:cs="Segoe UI"/>
                                <w:i/>
                              </w:rPr>
                            </w:pPr>
                            <w:ins w:id="112" w:author="Megan Johnson" w:date="2017-01-05T13:23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Begin by </w:t>
                              </w:r>
                            </w:ins>
                            <w:ins w:id="113" w:author="Megan Johnson" w:date="2017-01-20T10:41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clicking on </w:t>
                              </w:r>
                              <w:r w:rsidRPr="005B1D5D">
                                <w:rPr>
                                  <w:rFonts w:ascii="Segoe UI" w:hAnsi="Segoe UI" w:cs="Segoe UI"/>
                                  <w:b/>
                                  <w:i/>
                                  <w:rPrChange w:id="114" w:author="Megan Johnson" w:date="2017-01-20T11:19:00Z">
                                    <w:rPr>
                                      <w:rFonts w:ascii="Segoe UI" w:hAnsi="Segoe UI" w:cs="Segoe UI"/>
                                      <w:i/>
                                    </w:rPr>
                                  </w:rPrChange>
                                </w:rPr>
                                <w:t>Menus</w:t>
                              </w:r>
                            </w:ins>
                            <w:ins w:id="115" w:author="Megan Johnson" w:date="2016-11-18T10:42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 then</w:t>
                              </w:r>
                            </w:ins>
                            <w:ins w:id="116" w:author="Megan Johnson" w:date="2016-11-18T10:41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 </w:t>
                              </w:r>
                            </w:ins>
                            <w:ins w:id="117" w:author="Megan Johnson" w:date="2016-11-18T10:37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>follow these steps</w:t>
                              </w:r>
                            </w:ins>
                            <w:ins w:id="118" w:author="Megan Johnson" w:date="2017-01-20T11:03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 to set up a primary menu</w:t>
                              </w:r>
                            </w:ins>
                            <w:ins w:id="119" w:author="Megan Johnson" w:date="2016-03-07T14:28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>:</w:t>
                              </w:r>
                            </w:ins>
                          </w:p>
                          <w:p w14:paraId="473441A8" w14:textId="77777777" w:rsidR="00A03041" w:rsidRPr="00D56EE0" w:rsidRDefault="00A03041" w:rsidP="00A03041">
                            <w:pPr>
                              <w:numPr>
                                <w:ilvl w:val="1"/>
                                <w:numId w:val="29"/>
                              </w:numPr>
                              <w:spacing w:after="60" w:line="240" w:lineRule="auto"/>
                              <w:ind w:left="360"/>
                              <w:rPr>
                                <w:ins w:id="120" w:author="Megan Johnson" w:date="2017-01-20T10:42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121" w:author="Megan Johnson" w:date="2017-01-20T10:42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Using the dropdown menu near the top, choose </w:t>
                              </w:r>
                              <w:r w:rsidRPr="00E83A4A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Primary Menu</w:t>
                              </w:r>
                            </w:ins>
                          </w:p>
                          <w:p w14:paraId="3AC79DF4" w14:textId="77777777" w:rsidR="00A03041" w:rsidRDefault="00A03041" w:rsidP="00A03041">
                            <w:pPr>
                              <w:numPr>
                                <w:ilvl w:val="1"/>
                                <w:numId w:val="29"/>
                              </w:numPr>
                              <w:spacing w:after="60" w:line="240" w:lineRule="auto"/>
                              <w:ind w:left="360"/>
                              <w:rPr>
                                <w:ins w:id="122" w:author="Megan Johnson" w:date="2017-01-20T10:42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123" w:author="Megan Johnson" w:date="2017-01-20T10:42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Click the </w:t>
                              </w:r>
                              <w:r w:rsidRPr="00E83A4A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Plus</w:t>
                              </w:r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 icon to the right of About</w:t>
                              </w:r>
                            </w:ins>
                          </w:p>
                          <w:p w14:paraId="17035DE7" w14:textId="77777777" w:rsidR="00A03041" w:rsidRPr="00724561" w:rsidRDefault="00A03041" w:rsidP="00A03041">
                            <w:pPr>
                              <w:numPr>
                                <w:ilvl w:val="1"/>
                                <w:numId w:val="29"/>
                              </w:numPr>
                              <w:spacing w:after="60" w:line="240" w:lineRule="auto"/>
                              <w:ind w:left="360"/>
                              <w:rPr>
                                <w:ins w:id="124" w:author="Megan Johnson" w:date="2017-01-20T10:43:00Z"/>
                                <w:rFonts w:ascii="Segoe UI" w:eastAsia="MS Mincho" w:hAnsi="Segoe UI" w:cs="Segoe UI"/>
                                <w:lang w:eastAsia="ja-JP"/>
                                <w:rPrChange w:id="125" w:author="Megan Johnson" w:date="2017-01-20T10:43:00Z">
                                  <w:rPr>
                                    <w:ins w:id="126" w:author="Megan Johnson" w:date="2017-01-20T10:43:00Z"/>
                                    <w:rFonts w:ascii="Segoe UI" w:eastAsia="MS Mincho" w:hAnsi="Segoe UI" w:cs="Segoe UI"/>
                                    <w:b/>
                                    <w:lang w:eastAsia="ja-JP"/>
                                  </w:rPr>
                                </w:rPrChange>
                              </w:rPr>
                            </w:pPr>
                            <w:ins w:id="127" w:author="Megan Johnson" w:date="2017-01-20T10:42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Click </w:t>
                              </w:r>
                              <w:r w:rsidRPr="00E83A4A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Add menu item above</w:t>
                              </w:r>
                            </w:ins>
                          </w:p>
                          <w:p w14:paraId="77362C99" w14:textId="77777777" w:rsidR="00A03041" w:rsidRDefault="00A03041" w:rsidP="00A03041">
                            <w:pPr>
                              <w:numPr>
                                <w:ilvl w:val="1"/>
                                <w:numId w:val="29"/>
                              </w:numPr>
                              <w:spacing w:after="60" w:line="240" w:lineRule="auto"/>
                              <w:ind w:left="360"/>
                              <w:rPr>
                                <w:ins w:id="128" w:author="Megan Johnson" w:date="2017-01-20T10:43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129" w:author="Megan Johnson" w:date="2017-01-20T10:43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>Type in a new page name</w:t>
                              </w:r>
                            </w:ins>
                            <w:ins w:id="130" w:author="Megan Johnson" w:date="2017-01-20T10:44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. Call it </w:t>
                              </w:r>
                            </w:ins>
                            <w:ins w:id="131" w:author="Megan Johnson" w:date="2017-01-20T10:43:00Z">
                              <w:r w:rsidRPr="00724561">
                                <w:rPr>
                                  <w:rFonts w:ascii="Segoe UI" w:eastAsia="MS Mincho" w:hAnsi="Segoe UI" w:cs="Segoe UI"/>
                                  <w:i/>
                                  <w:lang w:eastAsia="ja-JP"/>
                                  <w:rPrChange w:id="132" w:author="Megan Johnson" w:date="2017-01-20T10:44:00Z">
                                    <w:rPr>
                                      <w:rFonts w:ascii="Segoe UI" w:eastAsia="MS Mincho" w:hAnsi="Segoe UI" w:cs="Segoe UI"/>
                                      <w:lang w:eastAsia="ja-JP"/>
                                    </w:rPr>
                                  </w:rPrChange>
                                </w:rPr>
                                <w:t>“Home</w:t>
                              </w:r>
                            </w:ins>
                            <w:ins w:id="133" w:author="Megan Johnson" w:date="2017-01-20T10:44:00Z">
                              <w:r w:rsidRPr="00724561">
                                <w:rPr>
                                  <w:rFonts w:ascii="Segoe UI" w:eastAsia="MS Mincho" w:hAnsi="Segoe UI" w:cs="Segoe UI"/>
                                  <w:i/>
                                  <w:lang w:eastAsia="ja-JP"/>
                                  <w:rPrChange w:id="134" w:author="Megan Johnson" w:date="2017-01-20T10:44:00Z">
                                    <w:rPr>
                                      <w:rFonts w:ascii="Segoe UI" w:eastAsia="MS Mincho" w:hAnsi="Segoe UI" w:cs="Segoe UI"/>
                                      <w:lang w:eastAsia="ja-JP"/>
                                    </w:rPr>
                                  </w:rPrChange>
                                </w:rPr>
                                <w:t>”</w:t>
                              </w:r>
                            </w:ins>
                          </w:p>
                          <w:p w14:paraId="7459E6EF" w14:textId="77777777" w:rsidR="00A03041" w:rsidRDefault="00A03041" w:rsidP="00A03041">
                            <w:pPr>
                              <w:numPr>
                                <w:ilvl w:val="1"/>
                                <w:numId w:val="29"/>
                              </w:numPr>
                              <w:spacing w:after="60" w:line="240" w:lineRule="auto"/>
                              <w:ind w:left="360"/>
                              <w:rPr>
                                <w:ins w:id="135" w:author="Megan Johnson" w:date="2017-01-20T10:43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136" w:author="Megan Johnson" w:date="2017-01-20T10:43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Click on the circle next to </w:t>
                              </w:r>
                              <w:r w:rsidRPr="00B14169">
                                <w:rPr>
                                  <w:rFonts w:ascii="Segoe UI" w:eastAsia="MS Mincho" w:hAnsi="Segoe UI" w:cs="Segoe UI"/>
                                  <w:i/>
                                  <w:lang w:eastAsia="ja-JP"/>
                                </w:rPr>
                                <w:t>Create a new page for this menu item</w:t>
                              </w:r>
                            </w:ins>
                          </w:p>
                          <w:p w14:paraId="37FD5AAE" w14:textId="77777777" w:rsidR="00A03041" w:rsidRDefault="00A03041" w:rsidP="00A03041">
                            <w:pPr>
                              <w:numPr>
                                <w:ilvl w:val="1"/>
                                <w:numId w:val="29"/>
                              </w:numPr>
                              <w:spacing w:after="60" w:line="240" w:lineRule="auto"/>
                              <w:ind w:left="360"/>
                              <w:rPr>
                                <w:ins w:id="137" w:author="Megan Johnson" w:date="2017-01-20T10:43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138" w:author="Megan Johnson" w:date="2017-01-20T10:43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Click on the blue </w:t>
                              </w:r>
                              <w:r w:rsidRPr="00B14169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Add Item</w:t>
                              </w:r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 button</w:t>
                              </w:r>
                            </w:ins>
                          </w:p>
                          <w:p w14:paraId="0D8CA8CB" w14:textId="77777777" w:rsidR="00A03041" w:rsidRDefault="00A03041" w:rsidP="00A03041">
                            <w:pPr>
                              <w:numPr>
                                <w:ilvl w:val="1"/>
                                <w:numId w:val="29"/>
                              </w:numPr>
                              <w:spacing w:after="60" w:line="240" w:lineRule="auto"/>
                              <w:ind w:left="360"/>
                              <w:rPr>
                                <w:ins w:id="139" w:author="Megan Johnson" w:date="2017-01-20T10:43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140" w:author="Megan Johnson" w:date="2017-01-20T10:43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Click on the blue </w:t>
                              </w:r>
                              <w:r w:rsidRPr="001779CD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Save</w:t>
                              </w:r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 button</w:t>
                              </w:r>
                            </w:ins>
                          </w:p>
                          <w:p w14:paraId="4821D024" w14:textId="77777777" w:rsidR="00A03041" w:rsidRDefault="00A030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61AE9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50.55pt;margin-top:0;width:501.75pt;height:17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" fillcolor="white [3201]" strokeweight=".5pt">
                <v:textbox>
                  <w:txbxContent>
                    <w:p w14:paraId="62C2D1A1" w14:textId="77777777" w:rsidR="00A03041" w:rsidRDefault="00A03041" w:rsidP="00A03041">
                      <w:pPr>
                        <w:spacing w:after="60" w:line="240" w:lineRule="auto"/>
                        <w:rPr>
                          <w:ins w:id="141" w:author="Megan Johnson" w:date="2016-01-06T14:40:00Z"/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ins w:id="142" w:author="Megan Johnson" w:date="2016-01-06T14:40:00Z">
                        <w:r w:rsidRPr="00B23678"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ACTIVITY #</w:t>
                        </w:r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 xml:space="preserve">2 – </w:t>
                        </w:r>
                      </w:ins>
                      <w:ins w:id="143" w:author="Megan Johnson" w:date="2016-11-18T10:41:00Z"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 xml:space="preserve">Setting up a </w:t>
                        </w:r>
                      </w:ins>
                      <w:ins w:id="144" w:author="Megan Johnson" w:date="2017-01-20T10:39:00Z"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primary menu</w:t>
                        </w:r>
                      </w:ins>
                    </w:p>
                    <w:p w14:paraId="66F10406" w14:textId="77777777" w:rsidR="00A03041" w:rsidRDefault="00A03041" w:rsidP="00A03041">
                      <w:pPr>
                        <w:spacing w:after="180" w:line="240" w:lineRule="auto"/>
                        <w:rPr>
                          <w:ins w:id="145" w:author="Megan Johnson" w:date="2016-11-18T10:38:00Z"/>
                          <w:rFonts w:ascii="Segoe UI" w:hAnsi="Segoe UI" w:cs="Segoe UI"/>
                          <w:i/>
                        </w:rPr>
                      </w:pPr>
                      <w:ins w:id="146" w:author="Megan Johnson" w:date="2017-01-05T13:23:00Z"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Begin by </w:t>
                        </w:r>
                      </w:ins>
                      <w:ins w:id="147" w:author="Megan Johnson" w:date="2017-01-20T10:41:00Z"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clicking on </w:t>
                        </w:r>
                        <w:r w:rsidRPr="005B1D5D">
                          <w:rPr>
                            <w:rFonts w:ascii="Segoe UI" w:hAnsi="Segoe UI" w:cs="Segoe UI"/>
                            <w:b/>
                            <w:i/>
                            <w:rPrChange w:id="148" w:author="Megan Johnson" w:date="2017-01-20T11:19:00Z">
                              <w:rPr>
                                <w:rFonts w:ascii="Segoe UI" w:hAnsi="Segoe UI" w:cs="Segoe UI"/>
                                <w:i/>
                              </w:rPr>
                            </w:rPrChange>
                          </w:rPr>
                          <w:t>Menus</w:t>
                        </w:r>
                      </w:ins>
                      <w:ins w:id="149" w:author="Megan Johnson" w:date="2016-11-18T10:42:00Z"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 then</w:t>
                        </w:r>
                      </w:ins>
                      <w:ins w:id="150" w:author="Megan Johnson" w:date="2016-11-18T10:41:00Z"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 </w:t>
                        </w:r>
                      </w:ins>
                      <w:ins w:id="151" w:author="Megan Johnson" w:date="2016-11-18T10:37:00Z">
                        <w:r>
                          <w:rPr>
                            <w:rFonts w:ascii="Segoe UI" w:hAnsi="Segoe UI" w:cs="Segoe UI"/>
                            <w:i/>
                          </w:rPr>
                          <w:t>follow these steps</w:t>
                        </w:r>
                      </w:ins>
                      <w:ins w:id="152" w:author="Megan Johnson" w:date="2017-01-20T11:03:00Z"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 to set up a primary menu</w:t>
                        </w:r>
                      </w:ins>
                      <w:ins w:id="153" w:author="Megan Johnson" w:date="2016-03-07T14:28:00Z">
                        <w:r>
                          <w:rPr>
                            <w:rFonts w:ascii="Segoe UI" w:hAnsi="Segoe UI" w:cs="Segoe UI"/>
                            <w:i/>
                          </w:rPr>
                          <w:t>:</w:t>
                        </w:r>
                      </w:ins>
                    </w:p>
                    <w:p w14:paraId="473441A8" w14:textId="77777777" w:rsidR="00A03041" w:rsidRPr="00D56EE0" w:rsidRDefault="00A03041" w:rsidP="00A03041">
                      <w:pPr>
                        <w:numPr>
                          <w:ilvl w:val="1"/>
                          <w:numId w:val="29"/>
                        </w:numPr>
                        <w:spacing w:after="60" w:line="240" w:lineRule="auto"/>
                        <w:ind w:left="360"/>
                        <w:rPr>
                          <w:ins w:id="154" w:author="Megan Johnson" w:date="2017-01-20T10:42:00Z"/>
                          <w:rFonts w:ascii="Segoe UI" w:eastAsia="MS Mincho" w:hAnsi="Segoe UI" w:cs="Segoe UI"/>
                          <w:lang w:eastAsia="ja-JP"/>
                        </w:rPr>
                      </w:pPr>
                      <w:ins w:id="155" w:author="Megan Johnson" w:date="2017-01-20T10:42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Using the dropdown menu near the top, choose </w:t>
                        </w:r>
                        <w:r w:rsidRPr="00E83A4A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Primary Menu</w:t>
                        </w:r>
                      </w:ins>
                    </w:p>
                    <w:p w14:paraId="3AC79DF4" w14:textId="77777777" w:rsidR="00A03041" w:rsidRDefault="00A03041" w:rsidP="00A03041">
                      <w:pPr>
                        <w:numPr>
                          <w:ilvl w:val="1"/>
                          <w:numId w:val="29"/>
                        </w:numPr>
                        <w:spacing w:after="60" w:line="240" w:lineRule="auto"/>
                        <w:ind w:left="360"/>
                        <w:rPr>
                          <w:ins w:id="156" w:author="Megan Johnson" w:date="2017-01-20T10:42:00Z"/>
                          <w:rFonts w:ascii="Segoe UI" w:eastAsia="MS Mincho" w:hAnsi="Segoe UI" w:cs="Segoe UI"/>
                          <w:lang w:eastAsia="ja-JP"/>
                        </w:rPr>
                      </w:pPr>
                      <w:ins w:id="157" w:author="Megan Johnson" w:date="2017-01-20T10:42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Click the </w:t>
                        </w:r>
                        <w:r w:rsidRPr="00E83A4A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Plus</w:t>
                        </w:r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 icon to the right of About</w:t>
                        </w:r>
                      </w:ins>
                    </w:p>
                    <w:p w14:paraId="17035DE7" w14:textId="77777777" w:rsidR="00A03041" w:rsidRPr="00724561" w:rsidRDefault="00A03041" w:rsidP="00A03041">
                      <w:pPr>
                        <w:numPr>
                          <w:ilvl w:val="1"/>
                          <w:numId w:val="29"/>
                        </w:numPr>
                        <w:spacing w:after="60" w:line="240" w:lineRule="auto"/>
                        <w:ind w:left="360"/>
                        <w:rPr>
                          <w:ins w:id="158" w:author="Megan Johnson" w:date="2017-01-20T10:43:00Z"/>
                          <w:rFonts w:ascii="Segoe UI" w:eastAsia="MS Mincho" w:hAnsi="Segoe UI" w:cs="Segoe UI"/>
                          <w:lang w:eastAsia="ja-JP"/>
                          <w:rPrChange w:id="159" w:author="Megan Johnson" w:date="2017-01-20T10:43:00Z">
                            <w:rPr>
                              <w:ins w:id="160" w:author="Megan Johnson" w:date="2017-01-20T10:43:00Z"/>
                              <w:rFonts w:ascii="Segoe UI" w:eastAsia="MS Mincho" w:hAnsi="Segoe UI" w:cs="Segoe UI"/>
                              <w:b/>
                              <w:lang w:eastAsia="ja-JP"/>
                            </w:rPr>
                          </w:rPrChange>
                        </w:rPr>
                      </w:pPr>
                      <w:ins w:id="161" w:author="Megan Johnson" w:date="2017-01-20T10:42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Click </w:t>
                        </w:r>
                        <w:r w:rsidRPr="00E83A4A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Add menu item above</w:t>
                        </w:r>
                      </w:ins>
                    </w:p>
                    <w:p w14:paraId="77362C99" w14:textId="77777777" w:rsidR="00A03041" w:rsidRDefault="00A03041" w:rsidP="00A03041">
                      <w:pPr>
                        <w:numPr>
                          <w:ilvl w:val="1"/>
                          <w:numId w:val="29"/>
                        </w:numPr>
                        <w:spacing w:after="60" w:line="240" w:lineRule="auto"/>
                        <w:ind w:left="360"/>
                        <w:rPr>
                          <w:ins w:id="162" w:author="Megan Johnson" w:date="2017-01-20T10:43:00Z"/>
                          <w:rFonts w:ascii="Segoe UI" w:eastAsia="MS Mincho" w:hAnsi="Segoe UI" w:cs="Segoe UI"/>
                          <w:lang w:eastAsia="ja-JP"/>
                        </w:rPr>
                      </w:pPr>
                      <w:ins w:id="163" w:author="Megan Johnson" w:date="2017-01-20T10:43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>Type in a new page name</w:t>
                        </w:r>
                      </w:ins>
                      <w:ins w:id="164" w:author="Megan Johnson" w:date="2017-01-20T10:44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. Call it </w:t>
                        </w:r>
                      </w:ins>
                      <w:ins w:id="165" w:author="Megan Johnson" w:date="2017-01-20T10:43:00Z">
                        <w:r w:rsidRPr="00724561">
                          <w:rPr>
                            <w:rFonts w:ascii="Segoe UI" w:eastAsia="MS Mincho" w:hAnsi="Segoe UI" w:cs="Segoe UI"/>
                            <w:i/>
                            <w:lang w:eastAsia="ja-JP"/>
                            <w:rPrChange w:id="166" w:author="Megan Johnson" w:date="2017-01-20T10:44:00Z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rPrChange>
                          </w:rPr>
                          <w:t>“Home</w:t>
                        </w:r>
                      </w:ins>
                      <w:ins w:id="167" w:author="Megan Johnson" w:date="2017-01-20T10:44:00Z">
                        <w:r w:rsidRPr="00724561">
                          <w:rPr>
                            <w:rFonts w:ascii="Segoe UI" w:eastAsia="MS Mincho" w:hAnsi="Segoe UI" w:cs="Segoe UI"/>
                            <w:i/>
                            <w:lang w:eastAsia="ja-JP"/>
                            <w:rPrChange w:id="168" w:author="Megan Johnson" w:date="2017-01-20T10:44:00Z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rPrChange>
                          </w:rPr>
                          <w:t>”</w:t>
                        </w:r>
                      </w:ins>
                    </w:p>
                    <w:p w14:paraId="7459E6EF" w14:textId="77777777" w:rsidR="00A03041" w:rsidRDefault="00A03041" w:rsidP="00A03041">
                      <w:pPr>
                        <w:numPr>
                          <w:ilvl w:val="1"/>
                          <w:numId w:val="29"/>
                        </w:numPr>
                        <w:spacing w:after="60" w:line="240" w:lineRule="auto"/>
                        <w:ind w:left="360"/>
                        <w:rPr>
                          <w:ins w:id="169" w:author="Megan Johnson" w:date="2017-01-20T10:43:00Z"/>
                          <w:rFonts w:ascii="Segoe UI" w:eastAsia="MS Mincho" w:hAnsi="Segoe UI" w:cs="Segoe UI"/>
                          <w:lang w:eastAsia="ja-JP"/>
                        </w:rPr>
                      </w:pPr>
                      <w:ins w:id="170" w:author="Megan Johnson" w:date="2017-01-20T10:43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Click on the circle next to </w:t>
                        </w:r>
                        <w:r w:rsidRPr="00B14169">
                          <w:rPr>
                            <w:rFonts w:ascii="Segoe UI" w:eastAsia="MS Mincho" w:hAnsi="Segoe UI" w:cs="Segoe UI"/>
                            <w:i/>
                            <w:lang w:eastAsia="ja-JP"/>
                          </w:rPr>
                          <w:t>Create a new page for this menu item</w:t>
                        </w:r>
                      </w:ins>
                    </w:p>
                    <w:p w14:paraId="37FD5AAE" w14:textId="77777777" w:rsidR="00A03041" w:rsidRDefault="00A03041" w:rsidP="00A03041">
                      <w:pPr>
                        <w:numPr>
                          <w:ilvl w:val="1"/>
                          <w:numId w:val="29"/>
                        </w:numPr>
                        <w:spacing w:after="60" w:line="240" w:lineRule="auto"/>
                        <w:ind w:left="360"/>
                        <w:rPr>
                          <w:ins w:id="171" w:author="Megan Johnson" w:date="2017-01-20T10:43:00Z"/>
                          <w:rFonts w:ascii="Segoe UI" w:eastAsia="MS Mincho" w:hAnsi="Segoe UI" w:cs="Segoe UI"/>
                          <w:lang w:eastAsia="ja-JP"/>
                        </w:rPr>
                      </w:pPr>
                      <w:ins w:id="172" w:author="Megan Johnson" w:date="2017-01-20T10:43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Click on the blue </w:t>
                        </w:r>
                        <w:r w:rsidRPr="00B14169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Add Item</w:t>
                        </w:r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 button</w:t>
                        </w:r>
                      </w:ins>
                    </w:p>
                    <w:p w14:paraId="0D8CA8CB" w14:textId="77777777" w:rsidR="00A03041" w:rsidRDefault="00A03041" w:rsidP="00A03041">
                      <w:pPr>
                        <w:numPr>
                          <w:ilvl w:val="1"/>
                          <w:numId w:val="29"/>
                        </w:numPr>
                        <w:spacing w:after="60" w:line="240" w:lineRule="auto"/>
                        <w:ind w:left="360"/>
                        <w:rPr>
                          <w:ins w:id="173" w:author="Megan Johnson" w:date="2017-01-20T10:43:00Z"/>
                          <w:rFonts w:ascii="Segoe UI" w:eastAsia="MS Mincho" w:hAnsi="Segoe UI" w:cs="Segoe UI"/>
                          <w:lang w:eastAsia="ja-JP"/>
                        </w:rPr>
                      </w:pPr>
                      <w:ins w:id="174" w:author="Megan Johnson" w:date="2017-01-20T10:43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Click on the blue </w:t>
                        </w:r>
                        <w:r w:rsidRPr="001779CD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Save</w:t>
                        </w:r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 button</w:t>
                        </w:r>
                      </w:ins>
                    </w:p>
                    <w:p w14:paraId="4821D024" w14:textId="77777777" w:rsidR="00A03041" w:rsidRDefault="00A03041"/>
                  </w:txbxContent>
                </v:textbox>
                <w10:wrap anchorx="margin"/>
              </v:shape>
            </w:pict>
          </mc:Fallback>
        </mc:AlternateContent>
      </w:r>
    </w:p>
    <w:p w14:paraId="39D5B18F" w14:textId="77777777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4841DF31" w14:textId="77777777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318EED0F" w14:textId="77777777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C02AF01" w14:textId="77777777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3AAE1A83" w14:textId="77777777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4A1EC5FC" w14:textId="77777777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6FE5FC3" w14:textId="77777777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43F6DA5F" w14:textId="76A0651C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3D6DFA0C" w14:textId="70AACCA1" w:rsidR="00A03041" w:rsidRDefault="00E92597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09A2B9" wp14:editId="63792011">
                <wp:simplePos x="0" y="0"/>
                <wp:positionH relativeFrom="margin">
                  <wp:align>left</wp:align>
                </wp:positionH>
                <wp:positionV relativeFrom="paragraph">
                  <wp:posOffset>175895</wp:posOffset>
                </wp:positionV>
                <wp:extent cx="3048000" cy="244792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447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41E5EC" w14:textId="77777777" w:rsidR="00660F5F" w:rsidRDefault="00660F5F" w:rsidP="00660F5F">
                            <w:pPr>
                              <w:spacing w:after="60" w:line="240" w:lineRule="auto"/>
                              <w:rPr>
                                <w:ins w:id="175" w:author="Megan Johnson" w:date="2017-01-20T10:49:00Z"/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ins w:id="176" w:author="Megan Johnson" w:date="2017-01-20T10:49:00Z">
                              <w:r w:rsidRPr="00D237A1"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ACTIVITY #</w:t>
                              </w: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 xml:space="preserve">3 – Setting up a </w:t>
                              </w:r>
                            </w:ins>
                            <w:ins w:id="177" w:author="Megan Johnson" w:date="2017-01-20T10:54:00Z"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Posts</w:t>
                              </w:r>
                            </w:ins>
                            <w:ins w:id="178" w:author="Megan Johnson" w:date="2017-01-20T10:49:00Z"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 xml:space="preserve"> Page</w:t>
                              </w:r>
                            </w:ins>
                          </w:p>
                          <w:p w14:paraId="151E85A6" w14:textId="77777777" w:rsidR="00660F5F" w:rsidRDefault="00660F5F" w:rsidP="00660F5F">
                            <w:pPr>
                              <w:spacing w:after="60" w:line="240" w:lineRule="auto"/>
                              <w:rPr>
                                <w:ins w:id="179" w:author="Megan Johnson" w:date="2017-01-20T10:55:00Z"/>
                                <w:rFonts w:ascii="Segoe UI" w:hAnsi="Segoe UI" w:cs="Segoe UI"/>
                                <w:i/>
                              </w:rPr>
                            </w:pPr>
                            <w:ins w:id="180" w:author="Megan Johnson" w:date="2017-01-20T11:20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>Repeat</w:t>
                              </w:r>
                            </w:ins>
                            <w:ins w:id="181" w:author="Megan Johnson" w:date="2017-01-20T10:49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 the steps </w:t>
                              </w:r>
                            </w:ins>
                            <w:ins w:id="182" w:author="Megan Johnson" w:date="2017-01-20T10:50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in Activity #2 to create a Blog page. Then set </w:t>
                              </w:r>
                            </w:ins>
                            <w:ins w:id="183" w:author="Megan Johnson" w:date="2017-01-20T10:55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it </w:t>
                              </w:r>
                            </w:ins>
                            <w:ins w:id="184" w:author="Megan Johnson" w:date="2017-01-20T10:50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>as your posts page by following the steps below</w:t>
                              </w:r>
                            </w:ins>
                            <w:ins w:id="185" w:author="Megan Johnson" w:date="2017-01-20T10:49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>:</w:t>
                              </w:r>
                            </w:ins>
                          </w:p>
                          <w:p w14:paraId="654EACDE" w14:textId="77777777" w:rsidR="00660F5F" w:rsidRDefault="00660F5F" w:rsidP="00660F5F">
                            <w:pPr>
                              <w:numPr>
                                <w:ilvl w:val="1"/>
                                <w:numId w:val="30"/>
                              </w:numPr>
                              <w:spacing w:after="60" w:line="240" w:lineRule="auto"/>
                              <w:ind w:left="360"/>
                              <w:rPr>
                                <w:ins w:id="186" w:author="Megan Johnson" w:date="2017-01-20T10:52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187" w:author="Megan Johnson" w:date="2017-01-20T10:52:00Z">
                              <w:r w:rsidRPr="00990CBC"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Click on the grey </w:t>
                              </w:r>
                              <w:r w:rsidRPr="00990CBC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Customize</w:t>
                              </w:r>
                              <w:r w:rsidRPr="00990CBC"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 button located in the left menu next to Themes</w:t>
                              </w:r>
                            </w:ins>
                          </w:p>
                          <w:p w14:paraId="164AAD26" w14:textId="77777777" w:rsidR="00660F5F" w:rsidRDefault="00660F5F" w:rsidP="00660F5F">
                            <w:pPr>
                              <w:numPr>
                                <w:ilvl w:val="1"/>
                                <w:numId w:val="30"/>
                              </w:numPr>
                              <w:spacing w:after="60" w:line="240" w:lineRule="auto"/>
                              <w:ind w:left="360"/>
                              <w:rPr>
                                <w:ins w:id="188" w:author="Megan Johnson" w:date="2017-01-20T10:52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189" w:author="Megan Johnson" w:date="2017-01-20T10:52:00Z">
                              <w:r w:rsidRPr="00990CBC"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Click </w:t>
                              </w:r>
                              <w:r w:rsidRPr="00990CBC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 xml:space="preserve">Static Front Page </w:t>
                              </w:r>
                              <w:r w:rsidRPr="00990CBC"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>located in the left menu</w:t>
                              </w:r>
                            </w:ins>
                          </w:p>
                          <w:p w14:paraId="49E13EE1" w14:textId="77777777" w:rsidR="00660F5F" w:rsidRDefault="00660F5F" w:rsidP="00660F5F">
                            <w:pPr>
                              <w:numPr>
                                <w:ilvl w:val="1"/>
                                <w:numId w:val="30"/>
                              </w:numPr>
                              <w:spacing w:after="60" w:line="240" w:lineRule="auto"/>
                              <w:ind w:left="360"/>
                              <w:rPr>
                                <w:ins w:id="190" w:author="Megan Johnson" w:date="2017-01-20T10:52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191" w:author="Megan Johnson" w:date="2017-01-20T10:52:00Z">
                              <w:r w:rsidRPr="00990CBC"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Under Posts Page choose </w:t>
                              </w:r>
                              <w:r w:rsidRPr="00990CBC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 xml:space="preserve">Blog </w:t>
                              </w:r>
                              <w:r w:rsidRPr="00990CBC"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>(or another page)</w:t>
                              </w:r>
                            </w:ins>
                          </w:p>
                          <w:p w14:paraId="613620CB" w14:textId="77777777" w:rsidR="00660F5F" w:rsidRPr="003A70D2" w:rsidRDefault="00660F5F" w:rsidP="00660F5F">
                            <w:pPr>
                              <w:numPr>
                                <w:ilvl w:val="1"/>
                                <w:numId w:val="30"/>
                              </w:numPr>
                              <w:spacing w:after="60" w:line="240" w:lineRule="auto"/>
                              <w:ind w:left="360"/>
                              <w:rPr>
                                <w:ins w:id="192" w:author="Megan Johnson" w:date="2017-01-20T10:52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193" w:author="Megan Johnson" w:date="2017-01-20T10:52:00Z">
                              <w:r w:rsidRPr="00990CBC"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Click the blue </w:t>
                              </w:r>
                              <w:r w:rsidRPr="00990CBC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Save &amp; Publish</w:t>
                              </w:r>
                              <w:r w:rsidRPr="00990CBC"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 button</w:t>
                              </w:r>
                            </w:ins>
                          </w:p>
                          <w:p w14:paraId="48FB2100" w14:textId="77777777" w:rsidR="00660F5F" w:rsidRDefault="00660F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9A2B9" id="Text Box 7" o:spid="_x0000_s1027" type="#_x0000_t202" style="position:absolute;margin-left:0;margin-top:13.85pt;width:240pt;height:192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" fillcolor="white [3201]" strokeweight=".5pt">
                <v:textbox>
                  <w:txbxContent>
                    <w:p w14:paraId="6241E5EC" w14:textId="77777777" w:rsidR="00660F5F" w:rsidRDefault="00660F5F" w:rsidP="00660F5F">
                      <w:pPr>
                        <w:spacing w:after="60" w:line="240" w:lineRule="auto"/>
                        <w:rPr>
                          <w:ins w:id="194" w:author="Megan Johnson" w:date="2017-01-20T10:49:00Z"/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ins w:id="195" w:author="Megan Johnson" w:date="2017-01-20T10:49:00Z">
                        <w:r w:rsidRPr="00D237A1"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ACTIVITY #</w:t>
                        </w:r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 xml:space="preserve">3 – Setting up a </w:t>
                        </w:r>
                      </w:ins>
                      <w:ins w:id="196" w:author="Megan Johnson" w:date="2017-01-20T10:54:00Z"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Posts</w:t>
                        </w:r>
                      </w:ins>
                      <w:ins w:id="197" w:author="Megan Johnson" w:date="2017-01-20T10:49:00Z"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 xml:space="preserve"> Page</w:t>
                        </w:r>
                      </w:ins>
                    </w:p>
                    <w:p w14:paraId="151E85A6" w14:textId="77777777" w:rsidR="00660F5F" w:rsidRDefault="00660F5F" w:rsidP="00660F5F">
                      <w:pPr>
                        <w:spacing w:after="60" w:line="240" w:lineRule="auto"/>
                        <w:rPr>
                          <w:ins w:id="198" w:author="Megan Johnson" w:date="2017-01-20T10:55:00Z"/>
                          <w:rFonts w:ascii="Segoe UI" w:hAnsi="Segoe UI" w:cs="Segoe UI"/>
                          <w:i/>
                        </w:rPr>
                      </w:pPr>
                      <w:ins w:id="199" w:author="Megan Johnson" w:date="2017-01-20T11:20:00Z">
                        <w:r>
                          <w:rPr>
                            <w:rFonts w:ascii="Segoe UI" w:hAnsi="Segoe UI" w:cs="Segoe UI"/>
                            <w:i/>
                          </w:rPr>
                          <w:t>Repeat</w:t>
                        </w:r>
                      </w:ins>
                      <w:ins w:id="200" w:author="Megan Johnson" w:date="2017-01-20T10:49:00Z"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 the steps </w:t>
                        </w:r>
                      </w:ins>
                      <w:ins w:id="201" w:author="Megan Johnson" w:date="2017-01-20T10:50:00Z"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in Activity #2 to create a Blog page. Then set </w:t>
                        </w:r>
                      </w:ins>
                      <w:ins w:id="202" w:author="Megan Johnson" w:date="2017-01-20T10:55:00Z"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it </w:t>
                        </w:r>
                      </w:ins>
                      <w:ins w:id="203" w:author="Megan Johnson" w:date="2017-01-20T10:50:00Z">
                        <w:r>
                          <w:rPr>
                            <w:rFonts w:ascii="Segoe UI" w:hAnsi="Segoe UI" w:cs="Segoe UI"/>
                            <w:i/>
                          </w:rPr>
                          <w:t>as your posts page by following the steps below</w:t>
                        </w:r>
                      </w:ins>
                      <w:ins w:id="204" w:author="Megan Johnson" w:date="2017-01-20T10:49:00Z">
                        <w:r>
                          <w:rPr>
                            <w:rFonts w:ascii="Segoe UI" w:hAnsi="Segoe UI" w:cs="Segoe UI"/>
                            <w:i/>
                          </w:rPr>
                          <w:t>:</w:t>
                        </w:r>
                      </w:ins>
                    </w:p>
                    <w:p w14:paraId="654EACDE" w14:textId="77777777" w:rsidR="00660F5F" w:rsidRDefault="00660F5F" w:rsidP="00660F5F">
                      <w:pPr>
                        <w:numPr>
                          <w:ilvl w:val="1"/>
                          <w:numId w:val="30"/>
                        </w:numPr>
                        <w:spacing w:after="60" w:line="240" w:lineRule="auto"/>
                        <w:ind w:left="360"/>
                        <w:rPr>
                          <w:ins w:id="205" w:author="Megan Johnson" w:date="2017-01-20T10:52:00Z"/>
                          <w:rFonts w:ascii="Segoe UI" w:eastAsia="MS Mincho" w:hAnsi="Segoe UI" w:cs="Segoe UI"/>
                          <w:lang w:eastAsia="ja-JP"/>
                        </w:rPr>
                      </w:pPr>
                      <w:ins w:id="206" w:author="Megan Johnson" w:date="2017-01-20T10:52:00Z">
                        <w:r w:rsidRPr="00990CBC"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Click on the grey </w:t>
                        </w:r>
                        <w:r w:rsidRPr="00990CBC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Customize</w:t>
                        </w:r>
                        <w:r w:rsidRPr="00990CBC"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 button located in the left menu next to Themes</w:t>
                        </w:r>
                      </w:ins>
                    </w:p>
                    <w:p w14:paraId="164AAD26" w14:textId="77777777" w:rsidR="00660F5F" w:rsidRDefault="00660F5F" w:rsidP="00660F5F">
                      <w:pPr>
                        <w:numPr>
                          <w:ilvl w:val="1"/>
                          <w:numId w:val="30"/>
                        </w:numPr>
                        <w:spacing w:after="60" w:line="240" w:lineRule="auto"/>
                        <w:ind w:left="360"/>
                        <w:rPr>
                          <w:ins w:id="207" w:author="Megan Johnson" w:date="2017-01-20T10:52:00Z"/>
                          <w:rFonts w:ascii="Segoe UI" w:eastAsia="MS Mincho" w:hAnsi="Segoe UI" w:cs="Segoe UI"/>
                          <w:lang w:eastAsia="ja-JP"/>
                        </w:rPr>
                      </w:pPr>
                      <w:ins w:id="208" w:author="Megan Johnson" w:date="2017-01-20T10:52:00Z">
                        <w:r w:rsidRPr="00990CBC"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Click </w:t>
                        </w:r>
                        <w:r w:rsidRPr="00990CBC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 xml:space="preserve">Static Front Page </w:t>
                        </w:r>
                        <w:r w:rsidRPr="00990CBC">
                          <w:rPr>
                            <w:rFonts w:ascii="Segoe UI" w:eastAsia="MS Mincho" w:hAnsi="Segoe UI" w:cs="Segoe UI"/>
                            <w:lang w:eastAsia="ja-JP"/>
                          </w:rPr>
                          <w:t>located in the left menu</w:t>
                        </w:r>
                      </w:ins>
                    </w:p>
                    <w:p w14:paraId="49E13EE1" w14:textId="77777777" w:rsidR="00660F5F" w:rsidRDefault="00660F5F" w:rsidP="00660F5F">
                      <w:pPr>
                        <w:numPr>
                          <w:ilvl w:val="1"/>
                          <w:numId w:val="30"/>
                        </w:numPr>
                        <w:spacing w:after="60" w:line="240" w:lineRule="auto"/>
                        <w:ind w:left="360"/>
                        <w:rPr>
                          <w:ins w:id="209" w:author="Megan Johnson" w:date="2017-01-20T10:52:00Z"/>
                          <w:rFonts w:ascii="Segoe UI" w:eastAsia="MS Mincho" w:hAnsi="Segoe UI" w:cs="Segoe UI"/>
                          <w:lang w:eastAsia="ja-JP"/>
                        </w:rPr>
                      </w:pPr>
                      <w:ins w:id="210" w:author="Megan Johnson" w:date="2017-01-20T10:52:00Z">
                        <w:r w:rsidRPr="00990CBC"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Under Posts Page choose </w:t>
                        </w:r>
                        <w:r w:rsidRPr="00990CBC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 xml:space="preserve">Blog </w:t>
                        </w:r>
                        <w:r w:rsidRPr="00990CBC">
                          <w:rPr>
                            <w:rFonts w:ascii="Segoe UI" w:eastAsia="MS Mincho" w:hAnsi="Segoe UI" w:cs="Segoe UI"/>
                            <w:lang w:eastAsia="ja-JP"/>
                          </w:rPr>
                          <w:t>(or another page)</w:t>
                        </w:r>
                      </w:ins>
                    </w:p>
                    <w:p w14:paraId="613620CB" w14:textId="77777777" w:rsidR="00660F5F" w:rsidRPr="003A70D2" w:rsidRDefault="00660F5F" w:rsidP="00660F5F">
                      <w:pPr>
                        <w:numPr>
                          <w:ilvl w:val="1"/>
                          <w:numId w:val="30"/>
                        </w:numPr>
                        <w:spacing w:after="60" w:line="240" w:lineRule="auto"/>
                        <w:ind w:left="360"/>
                        <w:rPr>
                          <w:ins w:id="211" w:author="Megan Johnson" w:date="2017-01-20T10:52:00Z"/>
                          <w:rFonts w:ascii="Segoe UI" w:eastAsia="MS Mincho" w:hAnsi="Segoe UI" w:cs="Segoe UI"/>
                          <w:lang w:eastAsia="ja-JP"/>
                        </w:rPr>
                      </w:pPr>
                      <w:ins w:id="212" w:author="Megan Johnson" w:date="2017-01-20T10:52:00Z">
                        <w:r w:rsidRPr="00990CBC"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Click the blue </w:t>
                        </w:r>
                        <w:r w:rsidRPr="00990CBC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Save &amp; Publish</w:t>
                        </w:r>
                        <w:r w:rsidRPr="00990CBC"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 button</w:t>
                        </w:r>
                      </w:ins>
                    </w:p>
                    <w:p w14:paraId="48FB2100" w14:textId="77777777" w:rsidR="00660F5F" w:rsidRDefault="00660F5F"/>
                  </w:txbxContent>
                </v:textbox>
                <w10:wrap anchorx="margin"/>
              </v:shape>
            </w:pict>
          </mc:Fallback>
        </mc:AlternateContent>
      </w:r>
      <w:r w:rsidR="00660F5F">
        <w:rPr>
          <w:rFonts w:ascii="Segoe UI" w:hAnsi="Segoe UI" w:cs="Segoe U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D16330" wp14:editId="59759023">
                <wp:simplePos x="0" y="0"/>
                <wp:positionH relativeFrom="margin">
                  <wp:align>right</wp:align>
                </wp:positionH>
                <wp:positionV relativeFrom="paragraph">
                  <wp:posOffset>175894</wp:posOffset>
                </wp:positionV>
                <wp:extent cx="3152775" cy="290512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90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2DFC1C" w14:textId="77777777" w:rsidR="00660F5F" w:rsidRDefault="00660F5F" w:rsidP="00660F5F">
                            <w:pPr>
                              <w:spacing w:after="60" w:line="240" w:lineRule="auto"/>
                              <w:rPr>
                                <w:ins w:id="213" w:author="Megan Johnson" w:date="2017-01-20T10:49:00Z"/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ins w:id="214" w:author="Megan Johnson" w:date="2017-01-20T10:49:00Z">
                              <w:r w:rsidRPr="00D237A1"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ACTIVITY #</w:t>
                              </w: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 xml:space="preserve">4 – </w:t>
                              </w:r>
                            </w:ins>
                            <w:ins w:id="215" w:author="Megan Johnson" w:date="2017-01-20T10:58:00Z"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Set up a Social Media Menu</w:t>
                              </w:r>
                            </w:ins>
                          </w:p>
                          <w:p w14:paraId="6D2D9277" w14:textId="77777777" w:rsidR="00660F5F" w:rsidRDefault="00660F5F">
                            <w:pPr>
                              <w:spacing w:after="180" w:line="240" w:lineRule="auto"/>
                              <w:rPr>
                                <w:ins w:id="216" w:author="Megan Johnson" w:date="2017-01-20T10:49:00Z"/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pPrChange w:id="217" w:author="Megan Johnson" w:date="2017-01-20T11:00:00Z">
                                <w:pPr>
                                  <w:spacing w:after="60" w:line="240" w:lineRule="auto"/>
                                </w:pPr>
                              </w:pPrChange>
                            </w:pPr>
                            <w:ins w:id="218" w:author="Megan Johnson" w:date="2017-01-20T11:00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Begin by clicking on </w:t>
                              </w:r>
                              <w:r w:rsidRPr="00D8160D">
                                <w:rPr>
                                  <w:rFonts w:ascii="Segoe UI" w:hAnsi="Segoe UI" w:cs="Segoe UI"/>
                                  <w:b/>
                                  <w:i/>
                                  <w:rPrChange w:id="219" w:author="Megan Johnson" w:date="2017-01-20T11:02:00Z">
                                    <w:rPr>
                                      <w:rFonts w:ascii="Segoe UI" w:hAnsi="Segoe UI" w:cs="Segoe UI"/>
                                      <w:i/>
                                    </w:rPr>
                                  </w:rPrChange>
                                </w:rPr>
                                <w:t>Menus</w:t>
                              </w:r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 then follow these steps</w:t>
                              </w:r>
                            </w:ins>
                            <w:ins w:id="220" w:author="Megan Johnson" w:date="2017-01-20T10:49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 xml:space="preserve"> to </w:t>
                              </w:r>
                            </w:ins>
                            <w:ins w:id="221" w:author="Megan Johnson" w:date="2017-01-20T10:59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>set up a social media menu</w:t>
                              </w:r>
                            </w:ins>
                            <w:ins w:id="222" w:author="Megan Johnson" w:date="2017-01-20T10:49:00Z">
                              <w:r>
                                <w:rPr>
                                  <w:rFonts w:ascii="Segoe UI" w:hAnsi="Segoe UI" w:cs="Segoe UI"/>
                                  <w:i/>
                                </w:rPr>
                                <w:t>:</w:t>
                              </w:r>
                            </w:ins>
                          </w:p>
                          <w:p w14:paraId="50BD8252" w14:textId="77777777" w:rsidR="00660F5F" w:rsidRDefault="00660F5F" w:rsidP="00660F5F">
                            <w:pPr>
                              <w:numPr>
                                <w:ilvl w:val="1"/>
                                <w:numId w:val="31"/>
                              </w:numPr>
                              <w:spacing w:after="60" w:line="240" w:lineRule="auto"/>
                              <w:ind w:left="360"/>
                              <w:rPr>
                                <w:ins w:id="223" w:author="Megan Johnson" w:date="2017-01-20T10:57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224" w:author="Megan Johnson" w:date="2017-01-20T10:57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Using the dropdown menu near the top choose </w:t>
                              </w:r>
                              <w:r w:rsidRPr="00491B3C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Social Links Menu</w:t>
                              </w:r>
                            </w:ins>
                          </w:p>
                          <w:p w14:paraId="113D5CA8" w14:textId="77777777" w:rsidR="00660F5F" w:rsidRDefault="00660F5F" w:rsidP="00660F5F">
                            <w:pPr>
                              <w:numPr>
                                <w:ilvl w:val="1"/>
                                <w:numId w:val="31"/>
                              </w:numPr>
                              <w:spacing w:after="60" w:line="240" w:lineRule="auto"/>
                              <w:ind w:left="360"/>
                              <w:rPr>
                                <w:ins w:id="225" w:author="Megan Johnson" w:date="2017-01-20T10:57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226" w:author="Megan Johnson" w:date="2017-01-20T10:57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Click on the </w:t>
                              </w:r>
                              <w:r w:rsidRPr="00640C39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Pencil</w:t>
                              </w:r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 icon to the left of Twitter located in the Social Links Menu</w:t>
                              </w:r>
                            </w:ins>
                          </w:p>
                          <w:p w14:paraId="7A185CD7" w14:textId="77777777" w:rsidR="00660F5F" w:rsidRDefault="00660F5F" w:rsidP="00660F5F">
                            <w:pPr>
                              <w:numPr>
                                <w:ilvl w:val="1"/>
                                <w:numId w:val="31"/>
                              </w:numPr>
                              <w:spacing w:after="60" w:line="240" w:lineRule="auto"/>
                              <w:ind w:left="360"/>
                              <w:rPr>
                                <w:ins w:id="227" w:author="Megan Johnson" w:date="2017-01-20T10:57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228" w:author="Megan Johnson" w:date="2017-01-20T10:57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Click on the </w:t>
                              </w:r>
                              <w:r w:rsidRPr="000E7A10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Link</w:t>
                              </w:r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 tab</w:t>
                              </w:r>
                            </w:ins>
                          </w:p>
                          <w:p w14:paraId="13AE8CB5" w14:textId="77777777" w:rsidR="00660F5F" w:rsidRDefault="00660F5F" w:rsidP="00660F5F">
                            <w:pPr>
                              <w:numPr>
                                <w:ilvl w:val="1"/>
                                <w:numId w:val="31"/>
                              </w:numPr>
                              <w:spacing w:after="60" w:line="240" w:lineRule="auto"/>
                              <w:ind w:left="360"/>
                              <w:rPr>
                                <w:ins w:id="229" w:author="Megan Johnson" w:date="2017-01-20T10:57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230" w:author="Megan Johnson" w:date="2017-01-20T10:57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Paste a link to the Twitter account in the link address box </w:t>
                              </w:r>
                            </w:ins>
                          </w:p>
                          <w:p w14:paraId="2A58C51C" w14:textId="77777777" w:rsidR="00660F5F" w:rsidRDefault="00660F5F" w:rsidP="00660F5F">
                            <w:pPr>
                              <w:numPr>
                                <w:ilvl w:val="1"/>
                                <w:numId w:val="31"/>
                              </w:numPr>
                              <w:spacing w:after="60" w:line="240" w:lineRule="auto"/>
                              <w:ind w:left="360"/>
                              <w:rPr>
                                <w:ins w:id="231" w:author="Megan Johnson" w:date="2017-01-20T10:57:00Z"/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ins w:id="232" w:author="Megan Johnson" w:date="2017-01-20T10:57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Click the blue </w:t>
                              </w:r>
                              <w:r w:rsidRPr="00673222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OK</w:t>
                              </w:r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 button</w:t>
                              </w:r>
                            </w:ins>
                          </w:p>
                          <w:p w14:paraId="2A8E9658" w14:textId="77777777" w:rsidR="00660F5F" w:rsidRPr="008034E7" w:rsidRDefault="00660F5F">
                            <w:pPr>
                              <w:numPr>
                                <w:ilvl w:val="1"/>
                                <w:numId w:val="31"/>
                              </w:numPr>
                              <w:spacing w:after="60" w:line="240" w:lineRule="auto"/>
                              <w:ind w:left="360"/>
                              <w:rPr>
                                <w:ins w:id="233" w:author="Megan Johnson" w:date="2017-01-20T10:49:00Z"/>
                                <w:rFonts w:ascii="Segoe UI" w:eastAsia="MS Mincho" w:hAnsi="Segoe UI" w:cs="Segoe UI"/>
                                <w:lang w:eastAsia="ja-JP"/>
                                <w:rPrChange w:id="234" w:author="Megan Johnson" w:date="2017-01-20T11:01:00Z">
                                  <w:rPr>
                                    <w:ins w:id="235" w:author="Megan Johnson" w:date="2017-01-20T10:49:00Z"/>
                                    <w:rFonts w:ascii="Segoe UI" w:hAnsi="Segoe UI" w:cs="Segoe UI"/>
                                    <w:b/>
                                    <w:sz w:val="24"/>
                                    <w:szCs w:val="24"/>
                                  </w:rPr>
                                </w:rPrChange>
                              </w:rPr>
                              <w:pPrChange w:id="236" w:author="Megan Johnson" w:date="2017-01-20T11:01:00Z">
                                <w:pPr>
                                  <w:spacing w:after="60" w:line="240" w:lineRule="auto"/>
                                </w:pPr>
                              </w:pPrChange>
                            </w:pPr>
                            <w:ins w:id="237" w:author="Megan Johnson" w:date="2017-01-20T10:57:00Z"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Then click the blue </w:t>
                              </w:r>
                              <w:r w:rsidRPr="00673222">
                                <w:rPr>
                                  <w:rFonts w:ascii="Segoe UI" w:eastAsia="MS Mincho" w:hAnsi="Segoe UI" w:cs="Segoe UI"/>
                                  <w:b/>
                                  <w:lang w:eastAsia="ja-JP"/>
                                </w:rPr>
                                <w:t>Save</w:t>
                              </w:r>
                              <w:r>
                                <w:rPr>
                                  <w:rFonts w:ascii="Segoe UI" w:eastAsia="MS Mincho" w:hAnsi="Segoe UI" w:cs="Segoe UI"/>
                                  <w:lang w:eastAsia="ja-JP"/>
                                </w:rPr>
                                <w:t xml:space="preserve"> button</w:t>
                              </w:r>
                            </w:ins>
                          </w:p>
                          <w:p w14:paraId="7B6629C6" w14:textId="77777777" w:rsidR="00660F5F" w:rsidRDefault="00660F5F" w:rsidP="00660F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16330" id="Text Box 8" o:spid="_x0000_s1028" type="#_x0000_t202" style="position:absolute;margin-left:197.05pt;margin-top:13.85pt;width:248.25pt;height:228.7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" fillcolor="white [3201]" strokeweight=".5pt">
                <v:textbox>
                  <w:txbxContent>
                    <w:p w14:paraId="462DFC1C" w14:textId="77777777" w:rsidR="00660F5F" w:rsidRDefault="00660F5F" w:rsidP="00660F5F">
                      <w:pPr>
                        <w:spacing w:after="60" w:line="240" w:lineRule="auto"/>
                        <w:rPr>
                          <w:ins w:id="238" w:author="Megan Johnson" w:date="2017-01-20T10:49:00Z"/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ins w:id="239" w:author="Megan Johnson" w:date="2017-01-20T10:49:00Z">
                        <w:r w:rsidRPr="00D237A1"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ACTIVITY #</w:t>
                        </w:r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 xml:space="preserve">4 – </w:t>
                        </w:r>
                      </w:ins>
                      <w:ins w:id="240" w:author="Megan Johnson" w:date="2017-01-20T10:58:00Z"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Set up a Social Media Menu</w:t>
                        </w:r>
                      </w:ins>
                    </w:p>
                    <w:p w14:paraId="6D2D9277" w14:textId="77777777" w:rsidR="00660F5F" w:rsidRDefault="00660F5F">
                      <w:pPr>
                        <w:spacing w:after="180" w:line="240" w:lineRule="auto"/>
                        <w:rPr>
                          <w:ins w:id="241" w:author="Megan Johnson" w:date="2017-01-20T10:49:00Z"/>
                          <w:rFonts w:ascii="Segoe UI" w:hAnsi="Segoe UI" w:cs="Segoe UI"/>
                          <w:b/>
                          <w:sz w:val="24"/>
                          <w:szCs w:val="24"/>
                        </w:rPr>
                        <w:pPrChange w:id="242" w:author="Megan Johnson" w:date="2017-01-20T11:00:00Z">
                          <w:pPr>
                            <w:spacing w:after="60" w:line="240" w:lineRule="auto"/>
                          </w:pPr>
                        </w:pPrChange>
                      </w:pPr>
                      <w:ins w:id="243" w:author="Megan Johnson" w:date="2017-01-20T11:00:00Z"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Begin by clicking on </w:t>
                        </w:r>
                        <w:r w:rsidRPr="00D8160D">
                          <w:rPr>
                            <w:rFonts w:ascii="Segoe UI" w:hAnsi="Segoe UI" w:cs="Segoe UI"/>
                            <w:b/>
                            <w:i/>
                            <w:rPrChange w:id="244" w:author="Megan Johnson" w:date="2017-01-20T11:02:00Z">
                              <w:rPr>
                                <w:rFonts w:ascii="Segoe UI" w:hAnsi="Segoe UI" w:cs="Segoe UI"/>
                                <w:i/>
                              </w:rPr>
                            </w:rPrChange>
                          </w:rPr>
                          <w:t>Menus</w:t>
                        </w:r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 then follow these steps</w:t>
                        </w:r>
                      </w:ins>
                      <w:ins w:id="245" w:author="Megan Johnson" w:date="2017-01-20T10:49:00Z">
                        <w:r>
                          <w:rPr>
                            <w:rFonts w:ascii="Segoe UI" w:hAnsi="Segoe UI" w:cs="Segoe UI"/>
                            <w:i/>
                          </w:rPr>
                          <w:t xml:space="preserve"> to </w:t>
                        </w:r>
                      </w:ins>
                      <w:ins w:id="246" w:author="Megan Johnson" w:date="2017-01-20T10:59:00Z">
                        <w:r>
                          <w:rPr>
                            <w:rFonts w:ascii="Segoe UI" w:hAnsi="Segoe UI" w:cs="Segoe UI"/>
                            <w:i/>
                          </w:rPr>
                          <w:t>set up a social media menu</w:t>
                        </w:r>
                      </w:ins>
                      <w:ins w:id="247" w:author="Megan Johnson" w:date="2017-01-20T10:49:00Z">
                        <w:r>
                          <w:rPr>
                            <w:rFonts w:ascii="Segoe UI" w:hAnsi="Segoe UI" w:cs="Segoe UI"/>
                            <w:i/>
                          </w:rPr>
                          <w:t>:</w:t>
                        </w:r>
                      </w:ins>
                    </w:p>
                    <w:p w14:paraId="50BD8252" w14:textId="77777777" w:rsidR="00660F5F" w:rsidRDefault="00660F5F" w:rsidP="00660F5F">
                      <w:pPr>
                        <w:numPr>
                          <w:ilvl w:val="1"/>
                          <w:numId w:val="31"/>
                        </w:numPr>
                        <w:spacing w:after="60" w:line="240" w:lineRule="auto"/>
                        <w:ind w:left="360"/>
                        <w:rPr>
                          <w:ins w:id="248" w:author="Megan Johnson" w:date="2017-01-20T10:57:00Z"/>
                          <w:rFonts w:ascii="Segoe UI" w:eastAsia="MS Mincho" w:hAnsi="Segoe UI" w:cs="Segoe UI"/>
                          <w:lang w:eastAsia="ja-JP"/>
                        </w:rPr>
                      </w:pPr>
                      <w:ins w:id="249" w:author="Megan Johnson" w:date="2017-01-20T10:57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Using the dropdown menu near the top choose </w:t>
                        </w:r>
                        <w:r w:rsidRPr="00491B3C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Social Links Menu</w:t>
                        </w:r>
                      </w:ins>
                    </w:p>
                    <w:p w14:paraId="113D5CA8" w14:textId="77777777" w:rsidR="00660F5F" w:rsidRDefault="00660F5F" w:rsidP="00660F5F">
                      <w:pPr>
                        <w:numPr>
                          <w:ilvl w:val="1"/>
                          <w:numId w:val="31"/>
                        </w:numPr>
                        <w:spacing w:after="60" w:line="240" w:lineRule="auto"/>
                        <w:ind w:left="360"/>
                        <w:rPr>
                          <w:ins w:id="250" w:author="Megan Johnson" w:date="2017-01-20T10:57:00Z"/>
                          <w:rFonts w:ascii="Segoe UI" w:eastAsia="MS Mincho" w:hAnsi="Segoe UI" w:cs="Segoe UI"/>
                          <w:lang w:eastAsia="ja-JP"/>
                        </w:rPr>
                      </w:pPr>
                      <w:ins w:id="251" w:author="Megan Johnson" w:date="2017-01-20T10:57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Click on the </w:t>
                        </w:r>
                        <w:r w:rsidRPr="00640C39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Pencil</w:t>
                        </w:r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 icon to the left of Twitter located in the Social Links Menu</w:t>
                        </w:r>
                      </w:ins>
                    </w:p>
                    <w:p w14:paraId="7A185CD7" w14:textId="77777777" w:rsidR="00660F5F" w:rsidRDefault="00660F5F" w:rsidP="00660F5F">
                      <w:pPr>
                        <w:numPr>
                          <w:ilvl w:val="1"/>
                          <w:numId w:val="31"/>
                        </w:numPr>
                        <w:spacing w:after="60" w:line="240" w:lineRule="auto"/>
                        <w:ind w:left="360"/>
                        <w:rPr>
                          <w:ins w:id="252" w:author="Megan Johnson" w:date="2017-01-20T10:57:00Z"/>
                          <w:rFonts w:ascii="Segoe UI" w:eastAsia="MS Mincho" w:hAnsi="Segoe UI" w:cs="Segoe UI"/>
                          <w:lang w:eastAsia="ja-JP"/>
                        </w:rPr>
                      </w:pPr>
                      <w:ins w:id="253" w:author="Megan Johnson" w:date="2017-01-20T10:57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Click on the </w:t>
                        </w:r>
                        <w:r w:rsidRPr="000E7A10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Link</w:t>
                        </w:r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 tab</w:t>
                        </w:r>
                      </w:ins>
                    </w:p>
                    <w:p w14:paraId="13AE8CB5" w14:textId="77777777" w:rsidR="00660F5F" w:rsidRDefault="00660F5F" w:rsidP="00660F5F">
                      <w:pPr>
                        <w:numPr>
                          <w:ilvl w:val="1"/>
                          <w:numId w:val="31"/>
                        </w:numPr>
                        <w:spacing w:after="60" w:line="240" w:lineRule="auto"/>
                        <w:ind w:left="360"/>
                        <w:rPr>
                          <w:ins w:id="254" w:author="Megan Johnson" w:date="2017-01-20T10:57:00Z"/>
                          <w:rFonts w:ascii="Segoe UI" w:eastAsia="MS Mincho" w:hAnsi="Segoe UI" w:cs="Segoe UI"/>
                          <w:lang w:eastAsia="ja-JP"/>
                        </w:rPr>
                      </w:pPr>
                      <w:ins w:id="255" w:author="Megan Johnson" w:date="2017-01-20T10:57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Paste a link to the Twitter account in the link address box </w:t>
                        </w:r>
                      </w:ins>
                    </w:p>
                    <w:p w14:paraId="2A58C51C" w14:textId="77777777" w:rsidR="00660F5F" w:rsidRDefault="00660F5F" w:rsidP="00660F5F">
                      <w:pPr>
                        <w:numPr>
                          <w:ilvl w:val="1"/>
                          <w:numId w:val="31"/>
                        </w:numPr>
                        <w:spacing w:after="60" w:line="240" w:lineRule="auto"/>
                        <w:ind w:left="360"/>
                        <w:rPr>
                          <w:ins w:id="256" w:author="Megan Johnson" w:date="2017-01-20T10:57:00Z"/>
                          <w:rFonts w:ascii="Segoe UI" w:eastAsia="MS Mincho" w:hAnsi="Segoe UI" w:cs="Segoe UI"/>
                          <w:lang w:eastAsia="ja-JP"/>
                        </w:rPr>
                      </w:pPr>
                      <w:ins w:id="257" w:author="Megan Johnson" w:date="2017-01-20T10:57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Click the blue </w:t>
                        </w:r>
                        <w:r w:rsidRPr="00673222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OK</w:t>
                        </w:r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 button</w:t>
                        </w:r>
                      </w:ins>
                    </w:p>
                    <w:p w14:paraId="2A8E9658" w14:textId="77777777" w:rsidR="00660F5F" w:rsidRPr="008034E7" w:rsidRDefault="00660F5F">
                      <w:pPr>
                        <w:numPr>
                          <w:ilvl w:val="1"/>
                          <w:numId w:val="31"/>
                        </w:numPr>
                        <w:spacing w:after="60" w:line="240" w:lineRule="auto"/>
                        <w:ind w:left="360"/>
                        <w:rPr>
                          <w:ins w:id="258" w:author="Megan Johnson" w:date="2017-01-20T10:49:00Z"/>
                          <w:rFonts w:ascii="Segoe UI" w:eastAsia="MS Mincho" w:hAnsi="Segoe UI" w:cs="Segoe UI"/>
                          <w:lang w:eastAsia="ja-JP"/>
                          <w:rPrChange w:id="259" w:author="Megan Johnson" w:date="2017-01-20T11:01:00Z">
                            <w:rPr>
                              <w:ins w:id="260" w:author="Megan Johnson" w:date="2017-01-20T10:49:00Z"/>
                              <w:rFonts w:ascii="Segoe UI" w:hAnsi="Segoe UI" w:cs="Segoe UI"/>
                              <w:b/>
                              <w:sz w:val="24"/>
                              <w:szCs w:val="24"/>
                            </w:rPr>
                          </w:rPrChange>
                        </w:rPr>
                        <w:pPrChange w:id="261" w:author="Megan Johnson" w:date="2017-01-20T11:01:00Z">
                          <w:pPr>
                            <w:spacing w:after="60" w:line="240" w:lineRule="auto"/>
                          </w:pPr>
                        </w:pPrChange>
                      </w:pPr>
                      <w:ins w:id="262" w:author="Megan Johnson" w:date="2017-01-20T10:57:00Z"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Then click the blue </w:t>
                        </w:r>
                        <w:r w:rsidRPr="00673222">
                          <w:rPr>
                            <w:rFonts w:ascii="Segoe UI" w:eastAsia="MS Mincho" w:hAnsi="Segoe UI" w:cs="Segoe UI"/>
                            <w:b/>
                            <w:lang w:eastAsia="ja-JP"/>
                          </w:rPr>
                          <w:t>Save</w:t>
                        </w:r>
                        <w:r>
                          <w:rPr>
                            <w:rFonts w:ascii="Segoe UI" w:eastAsia="MS Mincho" w:hAnsi="Segoe UI" w:cs="Segoe UI"/>
                            <w:lang w:eastAsia="ja-JP"/>
                          </w:rPr>
                          <w:t xml:space="preserve"> button</w:t>
                        </w:r>
                      </w:ins>
                    </w:p>
                    <w:p w14:paraId="7B6629C6" w14:textId="77777777" w:rsidR="00660F5F" w:rsidRDefault="00660F5F" w:rsidP="00660F5F"/>
                  </w:txbxContent>
                </v:textbox>
                <w10:wrap anchorx="margin"/>
              </v:shape>
            </w:pict>
          </mc:Fallback>
        </mc:AlternateContent>
      </w:r>
    </w:p>
    <w:p w14:paraId="0BE271A3" w14:textId="5CFD33E1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4E08950A" w14:textId="4C9FE75C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50D13DB" w14:textId="77777777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5C40B1A8" w14:textId="773CAE40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6193330E" w14:textId="318DFA50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0133E333" w14:textId="56E894A8" w:rsidR="00A03041" w:rsidRDefault="00A03041" w:rsidP="002409B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p w14:paraId="497D0C3B" w14:textId="033304F8" w:rsidR="00724561" w:rsidRPr="00E83A4A" w:rsidRDefault="00724561">
      <w:pPr>
        <w:spacing w:after="60" w:line="240" w:lineRule="auto"/>
        <w:ind w:left="1440"/>
        <w:rPr>
          <w:ins w:id="263" w:author="Megan Johnson" w:date="2017-01-20T10:42:00Z"/>
          <w:rFonts w:ascii="Segoe UI" w:eastAsia="MS Mincho" w:hAnsi="Segoe UI" w:cs="Segoe UI"/>
          <w:lang w:eastAsia="ja-JP"/>
        </w:rPr>
        <w:pPrChange w:id="264" w:author="Megan Johnson" w:date="2017-01-20T10:43:00Z">
          <w:pPr>
            <w:numPr>
              <w:ilvl w:val="1"/>
              <w:numId w:val="29"/>
            </w:numPr>
            <w:spacing w:after="60" w:line="240" w:lineRule="auto"/>
            <w:ind w:left="1440" w:hanging="360"/>
          </w:pPr>
        </w:pPrChange>
      </w:pPr>
    </w:p>
    <w:p w14:paraId="1671F276" w14:textId="3BDDD35B" w:rsidR="0011316B" w:rsidRDefault="0011316B" w:rsidP="0011316B">
      <w:pPr>
        <w:spacing w:after="60" w:line="240" w:lineRule="auto"/>
        <w:rPr>
          <w:ins w:id="265" w:author="Megan Johnson" w:date="2017-01-20T10:49:00Z"/>
          <w:rFonts w:ascii="Segoe UI" w:hAnsi="Segoe UI" w:cs="Segoe UI"/>
          <w:b/>
          <w:sz w:val="24"/>
          <w:szCs w:val="24"/>
        </w:rPr>
      </w:pPr>
      <w:ins w:id="266" w:author="Megan Johnson" w:date="2017-01-20T10:49:00Z">
        <w:r w:rsidRPr="00D237A1">
          <w:rPr>
            <w:rFonts w:ascii="Segoe UI" w:hAnsi="Segoe UI" w:cs="Segoe UI"/>
            <w:b/>
            <w:sz w:val="24"/>
            <w:szCs w:val="24"/>
          </w:rPr>
          <w:t>ACTIVITY #</w:t>
        </w:r>
        <w:r>
          <w:rPr>
            <w:rFonts w:ascii="Segoe UI" w:hAnsi="Segoe UI" w:cs="Segoe UI"/>
            <w:b/>
            <w:sz w:val="24"/>
            <w:szCs w:val="24"/>
          </w:rPr>
          <w:t xml:space="preserve">3 – Setting up a </w:t>
        </w:r>
      </w:ins>
      <w:ins w:id="267" w:author="Megan Johnson" w:date="2017-01-20T10:54:00Z">
        <w:r w:rsidR="00CC7A58">
          <w:rPr>
            <w:rFonts w:ascii="Segoe UI" w:hAnsi="Segoe UI" w:cs="Segoe UI"/>
            <w:b/>
            <w:sz w:val="24"/>
            <w:szCs w:val="24"/>
          </w:rPr>
          <w:t>Posts</w:t>
        </w:r>
      </w:ins>
      <w:ins w:id="268" w:author="Megan Johnson" w:date="2017-01-20T10:49:00Z">
        <w:r>
          <w:rPr>
            <w:rFonts w:ascii="Segoe UI" w:hAnsi="Segoe UI" w:cs="Segoe UI"/>
            <w:b/>
            <w:sz w:val="24"/>
            <w:szCs w:val="24"/>
          </w:rPr>
          <w:t xml:space="preserve"> Page</w:t>
        </w:r>
      </w:ins>
    </w:p>
    <w:p w14:paraId="39C69173" w14:textId="77777777" w:rsidR="0011316B" w:rsidRDefault="0011316B" w:rsidP="0011316B">
      <w:pPr>
        <w:spacing w:after="60" w:line="240" w:lineRule="auto"/>
        <w:rPr>
          <w:ins w:id="269" w:author="Megan Johnson" w:date="2017-01-20T10:49:00Z"/>
          <w:rFonts w:ascii="Segoe UI" w:hAnsi="Segoe UI" w:cs="Segoe UI"/>
          <w:b/>
          <w:sz w:val="24"/>
          <w:szCs w:val="24"/>
        </w:rPr>
      </w:pPr>
    </w:p>
    <w:p w14:paraId="07E27A13" w14:textId="77777777" w:rsidR="0011316B" w:rsidRDefault="0011316B" w:rsidP="00B50365">
      <w:pPr>
        <w:spacing w:after="60" w:line="240" w:lineRule="auto"/>
        <w:rPr>
          <w:ins w:id="270" w:author="Megan Johnson" w:date="2017-01-20T10:49:00Z"/>
          <w:rFonts w:ascii="Segoe UI" w:hAnsi="Segoe UI" w:cs="Segoe UI"/>
          <w:b/>
          <w:sz w:val="24"/>
          <w:szCs w:val="24"/>
        </w:rPr>
      </w:pPr>
    </w:p>
    <w:p w14:paraId="3F237815" w14:textId="5B9E3270" w:rsidR="00BA3DBC" w:rsidRDefault="00BA3DBC" w:rsidP="00E92597">
      <w:pPr>
        <w:spacing w:before="240" w:after="60" w:line="240" w:lineRule="auto"/>
        <w:rPr>
          <w:rFonts w:ascii="Segoe UI" w:hAnsi="Segoe UI" w:cs="Segoe UI"/>
          <w:b/>
          <w:sz w:val="24"/>
          <w:szCs w:val="24"/>
        </w:rPr>
      </w:pPr>
      <w:r w:rsidRPr="00B23678">
        <w:rPr>
          <w:rFonts w:ascii="Segoe UI" w:hAnsi="Segoe UI" w:cs="Segoe UI"/>
          <w:b/>
          <w:sz w:val="24"/>
          <w:szCs w:val="24"/>
        </w:rPr>
        <w:t>ACTIVITY #</w:t>
      </w:r>
      <w:ins w:id="271" w:author="Megan Johnson" w:date="2017-01-20T10:49:00Z">
        <w:r w:rsidR="0011316B">
          <w:rPr>
            <w:rFonts w:ascii="Segoe UI" w:hAnsi="Segoe UI" w:cs="Segoe UI"/>
            <w:b/>
            <w:sz w:val="24"/>
            <w:szCs w:val="24"/>
          </w:rPr>
          <w:t>5</w:t>
        </w:r>
      </w:ins>
      <w:del w:id="272" w:author="Megan Johnson" w:date="2016-01-05T19:53:00Z">
        <w:r w:rsidRPr="00B23678" w:rsidDel="00030359">
          <w:rPr>
            <w:rFonts w:ascii="Segoe UI" w:hAnsi="Segoe UI" w:cs="Segoe UI"/>
            <w:b/>
            <w:sz w:val="24"/>
            <w:szCs w:val="24"/>
          </w:rPr>
          <w:delText>1</w:delText>
        </w:r>
      </w:del>
      <w:r w:rsidR="009012F0">
        <w:rPr>
          <w:rFonts w:ascii="Segoe UI" w:hAnsi="Segoe UI" w:cs="Segoe UI"/>
          <w:b/>
          <w:sz w:val="24"/>
          <w:szCs w:val="24"/>
        </w:rPr>
        <w:t xml:space="preserve"> – </w:t>
      </w:r>
      <w:del w:id="273" w:author="Megan Johnson" w:date="2016-01-05T19:58:00Z">
        <w:r w:rsidR="009012F0" w:rsidDel="00030359">
          <w:rPr>
            <w:rFonts w:ascii="Segoe UI" w:hAnsi="Segoe UI" w:cs="Segoe UI"/>
            <w:b/>
            <w:sz w:val="24"/>
            <w:szCs w:val="24"/>
          </w:rPr>
          <w:delText xml:space="preserve">Opening </w:delText>
        </w:r>
        <w:commentRangeStart w:id="274"/>
        <w:r w:rsidR="009012F0" w:rsidDel="00030359">
          <w:rPr>
            <w:rFonts w:ascii="Segoe UI" w:hAnsi="Segoe UI" w:cs="Segoe UI"/>
            <w:b/>
            <w:sz w:val="24"/>
            <w:szCs w:val="24"/>
          </w:rPr>
          <w:delText>WordPress</w:delText>
        </w:r>
        <w:commentRangeEnd w:id="274"/>
        <w:r w:rsidR="003B2DF2" w:rsidDel="00030359">
          <w:rPr>
            <w:rStyle w:val="CommentReference"/>
          </w:rPr>
          <w:commentReference w:id="274"/>
        </w:r>
      </w:del>
      <w:ins w:id="275" w:author="Megan Johnson" w:date="2017-01-20T11:05:00Z">
        <w:r w:rsidR="00D8160D">
          <w:rPr>
            <w:rFonts w:ascii="Segoe UI" w:hAnsi="Segoe UI" w:cs="Segoe UI"/>
            <w:b/>
            <w:sz w:val="24"/>
            <w:szCs w:val="24"/>
          </w:rPr>
          <w:t>Using the Customize menu</w:t>
        </w:r>
      </w:ins>
    </w:p>
    <w:p w14:paraId="74D04CC6" w14:textId="77777777" w:rsidR="00EA418F" w:rsidRPr="00F64EDE" w:rsidRDefault="00EA418F" w:rsidP="00EA418F">
      <w:pPr>
        <w:spacing w:after="180" w:line="240" w:lineRule="auto"/>
        <w:rPr>
          <w:ins w:id="276" w:author="Megan Johnson" w:date="2016-03-07T14:05:00Z"/>
          <w:rFonts w:ascii="Segoe UI" w:hAnsi="Segoe UI" w:cs="Segoe UI"/>
        </w:rPr>
      </w:pPr>
      <w:ins w:id="277" w:author="Megan Johnson" w:date="2016-03-07T14:05:00Z">
        <w:r>
          <w:rPr>
            <w:rFonts w:ascii="Segoe UI" w:hAnsi="Segoe UI" w:cs="Segoe UI"/>
            <w:i/>
          </w:rPr>
          <w:t>Answer the following questions.</w:t>
        </w:r>
      </w:ins>
    </w:p>
    <w:p w14:paraId="761E432F" w14:textId="6F344F3A" w:rsidR="00EA418F" w:rsidRPr="006A2484" w:rsidRDefault="00EA418F" w:rsidP="00EA418F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ins w:id="278" w:author="Megan Johnson" w:date="2017-01-20T11:08:00Z"/>
          <w:rFonts w:ascii="Segoe UI" w:hAnsi="Segoe UI" w:cs="Segoe UI"/>
          <w:rPrChange w:id="279" w:author="Megan Johnson" w:date="2017-01-20T11:08:00Z">
            <w:rPr>
              <w:ins w:id="280" w:author="Megan Johnson" w:date="2017-01-20T11:08:00Z"/>
              <w:rFonts w:ascii="Segoe UI" w:hAnsi="Segoe UI" w:cs="Segoe UI"/>
              <w:color w:val="FF0000"/>
            </w:rPr>
          </w:rPrChange>
        </w:rPr>
      </w:pPr>
      <w:ins w:id="281" w:author="Megan Johnson" w:date="2016-03-07T14:05:00Z">
        <w:r>
          <w:rPr>
            <w:rFonts w:ascii="Segoe UI" w:hAnsi="Segoe UI" w:cs="Segoe UI"/>
          </w:rPr>
          <w:t xml:space="preserve">Where might you go to </w:t>
        </w:r>
      </w:ins>
      <w:ins w:id="282" w:author="Megan Johnson" w:date="2017-01-20T11:08:00Z">
        <w:r w:rsidR="006A2484">
          <w:rPr>
            <w:rFonts w:ascii="Segoe UI" w:hAnsi="Segoe UI" w:cs="Segoe UI"/>
          </w:rPr>
          <w:t>a</w:t>
        </w:r>
      </w:ins>
      <w:ins w:id="283" w:author="Megan Johnson" w:date="2017-01-20T11:18:00Z">
        <w:r w:rsidR="003A3F11">
          <w:rPr>
            <w:rFonts w:ascii="Segoe UI" w:hAnsi="Segoe UI" w:cs="Segoe UI"/>
          </w:rPr>
          <w:t>dd</w:t>
        </w:r>
      </w:ins>
      <w:ins w:id="284" w:author="Megan Johnson" w:date="2017-01-20T11:08:00Z">
        <w:r w:rsidR="006A2484">
          <w:rPr>
            <w:rFonts w:ascii="Segoe UI" w:hAnsi="Segoe UI" w:cs="Segoe UI"/>
          </w:rPr>
          <w:t xml:space="preserve"> logo to your site</w:t>
        </w:r>
      </w:ins>
      <w:ins w:id="285" w:author="Megan Johnson" w:date="2016-03-07T14:05:00Z">
        <w:r>
          <w:rPr>
            <w:rFonts w:ascii="Segoe UI" w:hAnsi="Segoe UI" w:cs="Segoe UI"/>
          </w:rPr>
          <w:t>?</w:t>
        </w:r>
      </w:ins>
    </w:p>
    <w:p w14:paraId="02045AA3" w14:textId="77777777" w:rsidR="00EA418F" w:rsidRPr="00F64EDE" w:rsidRDefault="00EA418F" w:rsidP="00E92597">
      <w:pPr>
        <w:pBdr>
          <w:bottom w:val="single" w:sz="4" w:space="1" w:color="auto"/>
        </w:pBdr>
        <w:spacing w:before="240" w:after="180" w:line="240" w:lineRule="auto"/>
        <w:rPr>
          <w:ins w:id="286" w:author="Megan Johnson" w:date="2016-03-07T14:05:00Z"/>
          <w:rFonts w:ascii="Segoe UI" w:hAnsi="Segoe UI" w:cs="Segoe UI"/>
        </w:rPr>
      </w:pPr>
    </w:p>
    <w:p w14:paraId="7C15DCBA" w14:textId="44D060FA" w:rsidR="00EA418F" w:rsidRDefault="00EA418F" w:rsidP="00EA418F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ins w:id="287" w:author="Megan Johnson" w:date="2017-01-20T11:10:00Z"/>
          <w:rFonts w:ascii="Segoe UI" w:hAnsi="Segoe UI" w:cs="Segoe UI"/>
          <w:color w:val="FF0000"/>
        </w:rPr>
      </w:pPr>
      <w:ins w:id="288" w:author="Megan Johnson" w:date="2016-03-07T14:05:00Z">
        <w:r>
          <w:rPr>
            <w:rFonts w:ascii="Segoe UI" w:hAnsi="Segoe UI" w:cs="Segoe UI"/>
          </w:rPr>
          <w:t xml:space="preserve">Where do you go to </w:t>
        </w:r>
      </w:ins>
      <w:ins w:id="289" w:author="Megan Johnson" w:date="2017-01-20T11:10:00Z">
        <w:r w:rsidR="006A2484">
          <w:rPr>
            <w:rFonts w:ascii="Segoe UI" w:hAnsi="Segoe UI" w:cs="Segoe UI"/>
          </w:rPr>
          <w:t>insert</w:t>
        </w:r>
      </w:ins>
      <w:ins w:id="290" w:author="Megan Johnson" w:date="2017-01-20T11:09:00Z">
        <w:r w:rsidR="006A2484">
          <w:rPr>
            <w:rFonts w:ascii="Segoe UI" w:hAnsi="Segoe UI" w:cs="Segoe UI"/>
          </w:rPr>
          <w:t xml:space="preserve"> an image in the header of your site</w:t>
        </w:r>
      </w:ins>
      <w:ins w:id="291" w:author="Megan Johnson" w:date="2016-03-07T14:05:00Z">
        <w:r>
          <w:rPr>
            <w:rFonts w:ascii="Segoe UI" w:hAnsi="Segoe UI" w:cs="Segoe UI"/>
          </w:rPr>
          <w:t>?</w:t>
        </w:r>
      </w:ins>
      <w:ins w:id="292" w:author="Megan Johnson" w:date="2016-03-07T14:17:00Z">
        <w:r w:rsidR="00A74F9D">
          <w:rPr>
            <w:rFonts w:ascii="Segoe UI" w:hAnsi="Segoe UI" w:cs="Segoe UI"/>
          </w:rPr>
          <w:t xml:space="preserve"> </w:t>
        </w:r>
      </w:ins>
    </w:p>
    <w:p w14:paraId="6DC1D0A5" w14:textId="77777777" w:rsidR="00EA418F" w:rsidRPr="00F64EDE" w:rsidRDefault="00EA418F" w:rsidP="00E92597">
      <w:pPr>
        <w:pStyle w:val="ListParagraph"/>
        <w:pBdr>
          <w:bottom w:val="single" w:sz="4" w:space="1" w:color="auto"/>
        </w:pBdr>
        <w:spacing w:before="240" w:after="180" w:line="240" w:lineRule="auto"/>
        <w:ind w:left="0"/>
        <w:contextualSpacing w:val="0"/>
        <w:rPr>
          <w:ins w:id="293" w:author="Megan Johnson" w:date="2016-03-07T14:05:00Z"/>
          <w:rFonts w:ascii="Segoe UI" w:hAnsi="Segoe UI" w:cs="Segoe UI"/>
        </w:rPr>
      </w:pPr>
    </w:p>
    <w:p w14:paraId="3F6E2B46" w14:textId="128A8A08" w:rsidR="00EA418F" w:rsidRPr="00D11C74" w:rsidRDefault="00EA418F" w:rsidP="00EA418F">
      <w:pPr>
        <w:pStyle w:val="ListParagraph"/>
        <w:numPr>
          <w:ilvl w:val="0"/>
          <w:numId w:val="10"/>
        </w:numPr>
        <w:spacing w:before="60" w:after="0" w:line="240" w:lineRule="auto"/>
        <w:ind w:left="360"/>
        <w:contextualSpacing w:val="0"/>
        <w:rPr>
          <w:ins w:id="294" w:author="Megan Johnson" w:date="2017-01-20T11:17:00Z"/>
          <w:rFonts w:ascii="Segoe UI" w:hAnsi="Segoe UI" w:cs="Segoe UI"/>
          <w:rPrChange w:id="295" w:author="Megan Johnson" w:date="2017-01-20T11:17:00Z">
            <w:rPr>
              <w:ins w:id="296" w:author="Megan Johnson" w:date="2017-01-20T11:17:00Z"/>
              <w:rFonts w:ascii="Segoe UI" w:hAnsi="Segoe UI" w:cs="Segoe UI"/>
              <w:color w:val="FF0000"/>
            </w:rPr>
          </w:rPrChange>
        </w:rPr>
      </w:pPr>
      <w:ins w:id="297" w:author="Megan Johnson" w:date="2016-03-07T14:10:00Z">
        <w:r>
          <w:rPr>
            <w:rFonts w:ascii="Segoe UI" w:hAnsi="Segoe UI" w:cs="Segoe UI"/>
          </w:rPr>
          <w:t>Where</w:t>
        </w:r>
      </w:ins>
      <w:ins w:id="298" w:author="Megan Johnson" w:date="2016-03-07T14:05:00Z">
        <w:r>
          <w:rPr>
            <w:rFonts w:ascii="Segoe UI" w:hAnsi="Segoe UI" w:cs="Segoe UI"/>
          </w:rPr>
          <w:t xml:space="preserve"> would you </w:t>
        </w:r>
      </w:ins>
      <w:ins w:id="299" w:author="Megan Johnson" w:date="2016-03-07T14:08:00Z">
        <w:r w:rsidR="006A2484">
          <w:rPr>
            <w:rFonts w:ascii="Segoe UI" w:hAnsi="Segoe UI" w:cs="Segoe UI"/>
          </w:rPr>
          <w:t>go to remove the date of your posts</w:t>
        </w:r>
      </w:ins>
      <w:ins w:id="300" w:author="Megan Johnson" w:date="2016-03-07T14:05:00Z">
        <w:r>
          <w:rPr>
            <w:rFonts w:ascii="Segoe UI" w:hAnsi="Segoe UI" w:cs="Segoe UI"/>
          </w:rPr>
          <w:t>?</w:t>
        </w:r>
      </w:ins>
      <w:ins w:id="301" w:author="Megan Johnson" w:date="2016-03-07T14:18:00Z">
        <w:r w:rsidR="00A74F9D">
          <w:rPr>
            <w:rFonts w:ascii="Segoe UI" w:hAnsi="Segoe UI" w:cs="Segoe UI"/>
          </w:rPr>
          <w:t xml:space="preserve"> </w:t>
        </w:r>
      </w:ins>
    </w:p>
    <w:p w14:paraId="007EF47A" w14:textId="77777777" w:rsidR="00EA418F" w:rsidRPr="00F64EDE" w:rsidRDefault="00EA418F" w:rsidP="00E92597">
      <w:pPr>
        <w:pBdr>
          <w:bottom w:val="single" w:sz="4" w:space="1" w:color="auto"/>
        </w:pBdr>
        <w:spacing w:before="240" w:after="180" w:line="240" w:lineRule="auto"/>
        <w:rPr>
          <w:ins w:id="302" w:author="Megan Johnson" w:date="2016-03-07T14:05:00Z"/>
          <w:rFonts w:ascii="Segoe UI" w:hAnsi="Segoe UI" w:cs="Segoe UI"/>
        </w:rPr>
      </w:pPr>
    </w:p>
    <w:p w14:paraId="217589D8" w14:textId="3B8D35AB" w:rsidR="00EA418F" w:rsidRDefault="006A2484" w:rsidP="00EA418F">
      <w:pPr>
        <w:pStyle w:val="ListParagraph"/>
        <w:numPr>
          <w:ilvl w:val="0"/>
          <w:numId w:val="10"/>
        </w:numPr>
        <w:spacing w:after="0" w:line="240" w:lineRule="auto"/>
        <w:ind w:left="360"/>
        <w:contextualSpacing w:val="0"/>
        <w:rPr>
          <w:ins w:id="303" w:author="Megan Johnson" w:date="2016-03-07T14:05:00Z"/>
          <w:rFonts w:ascii="Segoe UI" w:hAnsi="Segoe UI" w:cs="Segoe UI"/>
        </w:rPr>
      </w:pPr>
      <w:ins w:id="304" w:author="Megan Johnson" w:date="2017-01-20T11:12:00Z">
        <w:r>
          <w:rPr>
            <w:rFonts w:ascii="Segoe UI" w:hAnsi="Segoe UI" w:cs="Segoe UI"/>
          </w:rPr>
          <w:t xml:space="preserve">Where would you go to </w:t>
        </w:r>
      </w:ins>
      <w:ins w:id="305" w:author="Megan Johnson" w:date="2017-01-20T11:15:00Z">
        <w:r w:rsidR="00DD7F8A">
          <w:rPr>
            <w:rFonts w:ascii="Segoe UI" w:hAnsi="Segoe UI" w:cs="Segoe UI"/>
          </w:rPr>
          <w:t xml:space="preserve">set a background image </w:t>
        </w:r>
      </w:ins>
      <w:ins w:id="306" w:author="Megan Johnson" w:date="2017-01-20T11:17:00Z">
        <w:r w:rsidR="00D56845">
          <w:rPr>
            <w:rFonts w:ascii="Segoe UI" w:hAnsi="Segoe UI" w:cs="Segoe UI"/>
          </w:rPr>
          <w:t>for your site</w:t>
        </w:r>
      </w:ins>
      <w:ins w:id="307" w:author="Megan Johnson" w:date="2016-03-07T14:05:00Z">
        <w:r w:rsidR="00EA418F">
          <w:rPr>
            <w:rFonts w:ascii="Segoe UI" w:hAnsi="Segoe UI" w:cs="Segoe UI"/>
          </w:rPr>
          <w:t>?</w:t>
        </w:r>
      </w:ins>
    </w:p>
    <w:p w14:paraId="38E17DF1" w14:textId="77777777" w:rsidR="00CC30AC" w:rsidRDefault="00CC30AC" w:rsidP="00E92597">
      <w:pPr>
        <w:spacing w:after="60" w:line="240" w:lineRule="auto"/>
        <w:rPr>
          <w:rFonts w:ascii="Segoe UI" w:hAnsi="Segoe UI" w:cs="Segoe UI"/>
        </w:rPr>
      </w:pPr>
    </w:p>
    <w:p w14:paraId="4EC29093" w14:textId="333950E7" w:rsidR="00D242BA" w:rsidRPr="008034E7" w:rsidDel="00EA418F" w:rsidRDefault="00CC30AC">
      <w:pPr>
        <w:spacing w:after="180" w:line="240" w:lineRule="auto"/>
        <w:rPr>
          <w:del w:id="308" w:author="Megan Johnson" w:date="2016-03-07T14:05:00Z"/>
          <w:rFonts w:ascii="Segoe UI" w:hAnsi="Segoe UI" w:cs="Segoe UI"/>
          <w:i/>
          <w:rPrChange w:id="309" w:author="Megan Johnson" w:date="2017-01-20T11:01:00Z">
            <w:rPr>
              <w:del w:id="310" w:author="Megan Johnson" w:date="2016-03-07T14:05:00Z"/>
            </w:rPr>
          </w:rPrChange>
        </w:rPr>
      </w:pPr>
      <w:r>
        <w:rPr>
          <w:rFonts w:ascii="Segoe UI" w:hAnsi="Segoe UI" w:cs="Segoe UI"/>
        </w:rPr>
        <w:t>______________________________________________________________________________________________________________</w:t>
      </w:r>
      <w:del w:id="311" w:author="Megan Johnson" w:date="2016-03-07T14:05:00Z">
        <w:r w:rsidR="00D242BA" w:rsidRPr="008034E7" w:rsidDel="00EA418F">
          <w:rPr>
            <w:rFonts w:ascii="Segoe UI" w:hAnsi="Segoe UI" w:cs="Segoe UI"/>
            <w:i/>
            <w:rPrChange w:id="312" w:author="Megan Johnson" w:date="2017-01-20T11:01:00Z">
              <w:rPr/>
            </w:rPrChange>
          </w:rPr>
          <w:delText xml:space="preserve">Follow these steps to run </w:delText>
        </w:r>
      </w:del>
      <w:del w:id="313" w:author="Megan Johnson" w:date="2016-01-05T20:31:00Z">
        <w:r w:rsidR="00D242BA" w:rsidRPr="008034E7" w:rsidDel="000C749B">
          <w:rPr>
            <w:rFonts w:ascii="Segoe UI" w:hAnsi="Segoe UI" w:cs="Segoe UI"/>
            <w:i/>
            <w:rPrChange w:id="314" w:author="Megan Johnson" w:date="2017-01-20T11:01:00Z">
              <w:rPr/>
            </w:rPrChange>
          </w:rPr>
          <w:delText xml:space="preserve">WordPress through </w:delText>
        </w:r>
      </w:del>
      <w:del w:id="315" w:author="Megan Johnson" w:date="2016-03-07T14:05:00Z">
        <w:r w:rsidR="00D242BA" w:rsidRPr="008034E7" w:rsidDel="00EA418F">
          <w:rPr>
            <w:rFonts w:ascii="Segoe UI" w:hAnsi="Segoe UI" w:cs="Segoe UI"/>
            <w:i/>
            <w:rPrChange w:id="316" w:author="Megan Johnson" w:date="2017-01-20T11:01:00Z">
              <w:rPr/>
            </w:rPrChange>
          </w:rPr>
          <w:delText>Bitnami on Windows:</w:delText>
        </w:r>
      </w:del>
    </w:p>
    <w:p w14:paraId="1931342B" w14:textId="5FB48B9D" w:rsidR="00D242BA" w:rsidDel="00EA418F" w:rsidRDefault="00D242BA">
      <w:pPr>
        <w:rPr>
          <w:del w:id="317" w:author="Megan Johnson" w:date="2016-03-07T14:05:00Z"/>
        </w:rPr>
        <w:pPrChange w:id="318" w:author="Megan Johnson" w:date="2017-01-20T11:01:00Z">
          <w:pPr>
            <w:pStyle w:val="ListParagraph"/>
            <w:numPr>
              <w:numId w:val="14"/>
            </w:numPr>
            <w:spacing w:after="60" w:line="240" w:lineRule="auto"/>
            <w:ind w:hanging="360"/>
          </w:pPr>
        </w:pPrChange>
      </w:pPr>
      <w:del w:id="319" w:author="Megan Johnson" w:date="2016-03-07T14:05:00Z">
        <w:r w:rsidRPr="00D242BA" w:rsidDel="00EA418F">
          <w:delText xml:space="preserve">Go to </w:delText>
        </w:r>
        <w:r w:rsidDel="00EA418F">
          <w:delText>Start Menu</w:delText>
        </w:r>
        <w:r w:rsidRPr="00D242BA" w:rsidDel="00EA418F">
          <w:delText>.</w:delText>
        </w:r>
      </w:del>
    </w:p>
    <w:p w14:paraId="0FAB0428" w14:textId="02F3FB51" w:rsidR="00D242BA" w:rsidDel="00EA418F" w:rsidRDefault="00D242BA">
      <w:pPr>
        <w:rPr>
          <w:del w:id="320" w:author="Megan Johnson" w:date="2016-03-07T14:05:00Z"/>
        </w:rPr>
        <w:pPrChange w:id="321" w:author="Megan Johnson" w:date="2017-01-20T11:01:00Z">
          <w:pPr>
            <w:pStyle w:val="ListParagraph"/>
            <w:numPr>
              <w:numId w:val="14"/>
            </w:numPr>
            <w:spacing w:after="60" w:line="240" w:lineRule="auto"/>
            <w:ind w:hanging="360"/>
          </w:pPr>
        </w:pPrChange>
      </w:pPr>
      <w:del w:id="322" w:author="Megan Johnson" w:date="2016-03-07T14:05:00Z">
        <w:r w:rsidDel="00EA418F">
          <w:delText>Select All Programs.</w:delText>
        </w:r>
      </w:del>
    </w:p>
    <w:p w14:paraId="2ECB1E4A" w14:textId="2A99E0EA" w:rsidR="00D242BA" w:rsidDel="00EA418F" w:rsidRDefault="00D242BA">
      <w:pPr>
        <w:rPr>
          <w:del w:id="323" w:author="Megan Johnson" w:date="2016-03-07T14:05:00Z"/>
        </w:rPr>
        <w:pPrChange w:id="324" w:author="Megan Johnson" w:date="2017-01-20T11:01:00Z">
          <w:pPr>
            <w:pStyle w:val="ListParagraph"/>
            <w:numPr>
              <w:numId w:val="14"/>
            </w:numPr>
            <w:spacing w:after="60" w:line="240" w:lineRule="auto"/>
            <w:ind w:hanging="360"/>
          </w:pPr>
        </w:pPrChange>
      </w:pPr>
      <w:del w:id="325" w:author="Megan Johnson" w:date="2016-03-07T14:05:00Z">
        <w:r w:rsidDel="00EA418F">
          <w:delText>Select Bit</w:delText>
        </w:r>
      </w:del>
      <w:del w:id="326" w:author="Megan Johnson" w:date="2016-01-05T20:40:00Z">
        <w:r w:rsidDel="007865D4">
          <w:delText>N</w:delText>
        </w:r>
      </w:del>
      <w:del w:id="327" w:author="Megan Johnson" w:date="2016-03-07T14:05:00Z">
        <w:r w:rsidDel="00EA418F">
          <w:delText>ami WordPress Stack.</w:delText>
        </w:r>
      </w:del>
    </w:p>
    <w:p w14:paraId="4155D9B8" w14:textId="413DE9A6" w:rsidR="00D242BA" w:rsidDel="00EA418F" w:rsidRDefault="00D242BA">
      <w:pPr>
        <w:rPr>
          <w:del w:id="328" w:author="Megan Johnson" w:date="2016-03-07T14:05:00Z"/>
        </w:rPr>
        <w:pPrChange w:id="329" w:author="Megan Johnson" w:date="2017-01-20T11:01:00Z">
          <w:pPr>
            <w:pStyle w:val="ListParagraph"/>
            <w:numPr>
              <w:numId w:val="14"/>
            </w:numPr>
            <w:spacing w:after="60" w:line="240" w:lineRule="auto"/>
            <w:ind w:hanging="360"/>
          </w:pPr>
        </w:pPrChange>
      </w:pPr>
      <w:del w:id="330" w:author="Megan Johnson" w:date="2016-03-07T14:05:00Z">
        <w:r w:rsidDel="00EA418F">
          <w:delText>Select Manger Tools.</w:delText>
        </w:r>
      </w:del>
    </w:p>
    <w:p w14:paraId="031CAEC2" w14:textId="62CEEF69" w:rsidR="000C749B" w:rsidRPr="00030359" w:rsidDel="00EA418F" w:rsidRDefault="00D242BA">
      <w:pPr>
        <w:rPr>
          <w:del w:id="331" w:author="Megan Johnson" w:date="2016-03-07T14:05:00Z"/>
        </w:rPr>
        <w:pPrChange w:id="332" w:author="Megan Johnson" w:date="2017-01-20T11:01:00Z">
          <w:pPr>
            <w:pStyle w:val="ListParagraph"/>
            <w:numPr>
              <w:numId w:val="14"/>
            </w:numPr>
            <w:spacing w:after="60" w:line="240" w:lineRule="auto"/>
            <w:ind w:hanging="360"/>
          </w:pPr>
        </w:pPrChange>
      </w:pPr>
      <w:del w:id="333" w:author="Megan Johnson" w:date="2016-03-07T14:05:00Z">
        <w:r w:rsidDel="00EA418F">
          <w:delText>Click on Start All.</w:delText>
        </w:r>
      </w:del>
    </w:p>
    <w:p w14:paraId="0DC844C2" w14:textId="61FAD68C" w:rsidR="00D242BA" w:rsidRPr="00030359" w:rsidDel="00EA418F" w:rsidRDefault="00D242BA">
      <w:pPr>
        <w:rPr>
          <w:del w:id="334" w:author="Megan Johnson" w:date="2016-03-07T14:05:00Z"/>
        </w:rPr>
        <w:pPrChange w:id="335" w:author="Megan Johnson" w:date="2017-01-20T11:01:00Z">
          <w:pPr>
            <w:pStyle w:val="ListParagraph"/>
            <w:numPr>
              <w:numId w:val="14"/>
            </w:numPr>
            <w:spacing w:after="60" w:line="240" w:lineRule="auto"/>
            <w:ind w:hanging="360"/>
          </w:pPr>
        </w:pPrChange>
      </w:pPr>
      <w:del w:id="336" w:author="Megan Johnson" w:date="2016-03-07T14:05:00Z">
        <w:r w:rsidRPr="00030359" w:rsidDel="00EA418F">
          <w:delText>Open a browser window.</w:delText>
        </w:r>
      </w:del>
    </w:p>
    <w:p w14:paraId="57027D53" w14:textId="4175F3D6" w:rsidR="00D242BA" w:rsidRPr="00030359" w:rsidDel="00EA418F" w:rsidRDefault="00D242BA">
      <w:pPr>
        <w:rPr>
          <w:del w:id="337" w:author="Megan Johnson" w:date="2016-03-07T14:05:00Z"/>
        </w:rPr>
        <w:pPrChange w:id="338" w:author="Megan Johnson" w:date="2017-01-20T11:01:00Z">
          <w:pPr>
            <w:pStyle w:val="ListParagraph"/>
            <w:numPr>
              <w:numId w:val="14"/>
            </w:numPr>
            <w:spacing w:after="60" w:line="240" w:lineRule="auto"/>
            <w:ind w:hanging="360"/>
          </w:pPr>
        </w:pPrChange>
      </w:pPr>
      <w:del w:id="339" w:author="Megan Johnson" w:date="2016-03-07T14:05:00Z">
        <w:r w:rsidRPr="00030359" w:rsidDel="00EA418F">
          <w:delText>Type in localhost/wordpress/wp-admin</w:delText>
        </w:r>
      </w:del>
    </w:p>
    <w:p w14:paraId="158EB17F" w14:textId="5F41A7D4" w:rsidR="00D242BA" w:rsidRPr="00030359" w:rsidDel="00EA418F" w:rsidRDefault="00D242BA">
      <w:pPr>
        <w:rPr>
          <w:del w:id="340" w:author="Megan Johnson" w:date="2016-03-07T14:05:00Z"/>
        </w:rPr>
        <w:pPrChange w:id="341" w:author="Megan Johnson" w:date="2017-01-20T11:01:00Z">
          <w:pPr>
            <w:pStyle w:val="ListParagraph"/>
            <w:numPr>
              <w:numId w:val="14"/>
            </w:numPr>
            <w:spacing w:after="60" w:line="240" w:lineRule="auto"/>
            <w:ind w:hanging="360"/>
          </w:pPr>
        </w:pPrChange>
      </w:pPr>
      <w:del w:id="342" w:author="Megan Johnson" w:date="2016-03-07T14:05:00Z">
        <w:r w:rsidRPr="00030359" w:rsidDel="00EA418F">
          <w:delText>Login. Use username “Student”. Use password “</w:delText>
        </w:r>
        <w:commentRangeStart w:id="343"/>
        <w:r w:rsidRPr="00030359" w:rsidDel="00EA418F">
          <w:delText>Demo</w:delText>
        </w:r>
        <w:commentRangeEnd w:id="343"/>
        <w:r w:rsidR="003B2DF2" w:rsidDel="00EA418F">
          <w:rPr>
            <w:rStyle w:val="CommentReference"/>
          </w:rPr>
          <w:commentReference w:id="343"/>
        </w:r>
        <w:r w:rsidRPr="00030359" w:rsidDel="00EA418F">
          <w:delText>”.</w:delText>
        </w:r>
      </w:del>
    </w:p>
    <w:p w14:paraId="1E3C0E89" w14:textId="67AE4866" w:rsidR="00D242BA" w:rsidRPr="00D242BA" w:rsidDel="008034E7" w:rsidRDefault="00D242BA">
      <w:pPr>
        <w:rPr>
          <w:del w:id="344" w:author="Megan Johnson" w:date="2017-01-20T11:01:00Z"/>
        </w:rPr>
        <w:pPrChange w:id="345" w:author="Megan Johnson" w:date="2017-01-20T11:01:00Z">
          <w:pPr>
            <w:pStyle w:val="ListParagraph"/>
            <w:spacing w:after="60" w:line="240" w:lineRule="auto"/>
          </w:pPr>
        </w:pPrChange>
      </w:pPr>
    </w:p>
    <w:p w14:paraId="7E68FFFF" w14:textId="722C11A9" w:rsidR="000C749B" w:rsidRPr="00D237A1" w:rsidDel="0011316B" w:rsidRDefault="003E047A" w:rsidP="00925E9B">
      <w:pPr>
        <w:spacing w:after="60" w:line="240" w:lineRule="auto"/>
        <w:rPr>
          <w:del w:id="346" w:author="Megan Johnson" w:date="2017-01-20T10:49:00Z"/>
          <w:rFonts w:ascii="Segoe UI" w:hAnsi="Segoe UI" w:cs="Segoe UI"/>
          <w:b/>
          <w:sz w:val="24"/>
          <w:szCs w:val="24"/>
        </w:rPr>
      </w:pPr>
      <w:del w:id="347" w:author="Megan Johnson" w:date="2017-01-20T10:49:00Z">
        <w:r w:rsidRPr="00D237A1" w:rsidDel="0011316B">
          <w:rPr>
            <w:rFonts w:ascii="Segoe UI" w:hAnsi="Segoe UI" w:cs="Segoe UI"/>
            <w:b/>
            <w:sz w:val="24"/>
            <w:szCs w:val="24"/>
          </w:rPr>
          <w:delText>ACTIVITY #</w:delText>
        </w:r>
      </w:del>
      <w:del w:id="348" w:author="Megan Johnson" w:date="2016-01-05T19:53:00Z">
        <w:r w:rsidRPr="00D237A1" w:rsidDel="00030359">
          <w:rPr>
            <w:rFonts w:ascii="Segoe UI" w:hAnsi="Segoe UI" w:cs="Segoe UI"/>
            <w:b/>
            <w:sz w:val="24"/>
            <w:szCs w:val="24"/>
          </w:rPr>
          <w:delText>2</w:delText>
        </w:r>
      </w:del>
      <w:del w:id="349" w:author="Megan Johnson" w:date="2017-01-20T10:49:00Z">
        <w:r w:rsidR="009012F0" w:rsidDel="0011316B">
          <w:rPr>
            <w:rFonts w:ascii="Segoe UI" w:hAnsi="Segoe UI" w:cs="Segoe UI"/>
            <w:b/>
            <w:sz w:val="24"/>
            <w:szCs w:val="24"/>
          </w:rPr>
          <w:delText xml:space="preserve"> </w:delText>
        </w:r>
      </w:del>
      <w:del w:id="350" w:author="Megan Johnson" w:date="2016-03-07T14:03:00Z">
        <w:r w:rsidR="009012F0" w:rsidDel="001C5001">
          <w:rPr>
            <w:rFonts w:ascii="Segoe UI" w:hAnsi="Segoe UI" w:cs="Segoe UI"/>
            <w:b/>
            <w:sz w:val="24"/>
            <w:szCs w:val="24"/>
          </w:rPr>
          <w:delText>-</w:delText>
        </w:r>
      </w:del>
      <w:del w:id="351" w:author="Megan Johnson" w:date="2017-01-20T10:49:00Z">
        <w:r w:rsidR="009012F0" w:rsidDel="0011316B">
          <w:rPr>
            <w:rFonts w:ascii="Segoe UI" w:hAnsi="Segoe UI" w:cs="Segoe UI"/>
            <w:b/>
            <w:sz w:val="24"/>
            <w:szCs w:val="24"/>
          </w:rPr>
          <w:delText xml:space="preserve"> </w:delText>
        </w:r>
      </w:del>
      <w:del w:id="352" w:author="Megan Johnson" w:date="2016-03-07T14:03:00Z">
        <w:r w:rsidR="009012F0" w:rsidDel="001C5001">
          <w:rPr>
            <w:rFonts w:ascii="Segoe UI" w:hAnsi="Segoe UI" w:cs="Segoe UI"/>
            <w:b/>
            <w:sz w:val="24"/>
            <w:szCs w:val="24"/>
          </w:rPr>
          <w:delText>Creating a Post</w:delText>
        </w:r>
      </w:del>
    </w:p>
    <w:p w14:paraId="26004ED7" w14:textId="2CA9AD3C" w:rsidR="00273685" w:rsidRPr="00087940" w:rsidDel="00087940" w:rsidRDefault="009904A0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del w:id="353" w:author="Megan Johnson" w:date="2016-01-05T19:54:00Z"/>
          <w:rFonts w:ascii="Segoe UI" w:hAnsi="Segoe UI" w:cs="Segoe UI"/>
          <w:rPrChange w:id="354" w:author="Megan Johnson" w:date="2017-01-05T14:16:00Z">
            <w:rPr>
              <w:del w:id="355" w:author="Megan Johnson" w:date="2016-01-05T19:54:00Z"/>
              <w:rFonts w:ascii="Segoe UI" w:hAnsi="Segoe UI" w:cs="Segoe UI"/>
              <w:b/>
            </w:rPr>
          </w:rPrChange>
        </w:rPr>
        <w:pPrChange w:id="356" w:author="Megan Johnson" w:date="2016-01-05T19:55:00Z">
          <w:pPr>
            <w:pStyle w:val="ListParagraph"/>
            <w:numPr>
              <w:numId w:val="15"/>
            </w:numPr>
            <w:spacing w:after="0" w:line="240" w:lineRule="auto"/>
            <w:ind w:left="360" w:hanging="360"/>
            <w:contextualSpacing w:val="0"/>
          </w:pPr>
        </w:pPrChange>
      </w:pPr>
      <w:del w:id="357" w:author="Megan Johnson" w:date="2016-03-07T18:29:00Z">
        <w:r w:rsidRPr="00273685" w:rsidDel="001028A6">
          <w:rPr>
            <w:rFonts w:ascii="Segoe UI" w:hAnsi="Segoe UI" w:cs="Segoe UI"/>
          </w:rPr>
          <w:delText>Loc</w:delText>
        </w:r>
        <w:r w:rsidR="00273685" w:rsidRPr="00273685" w:rsidDel="001028A6">
          <w:rPr>
            <w:rFonts w:ascii="Segoe UI" w:hAnsi="Segoe UI" w:cs="Segoe UI"/>
          </w:rPr>
          <w:delText>ate</w:delText>
        </w:r>
        <w:r w:rsidR="00273685" w:rsidDel="001028A6">
          <w:rPr>
            <w:rFonts w:ascii="Segoe UI" w:hAnsi="Segoe UI" w:cs="Segoe UI"/>
          </w:rPr>
          <w:delText xml:space="preserve"> +New</w:delText>
        </w:r>
        <w:r w:rsidR="00C72563" w:rsidDel="001028A6">
          <w:rPr>
            <w:rFonts w:ascii="Segoe UI" w:hAnsi="Segoe UI" w:cs="Segoe UI"/>
          </w:rPr>
          <w:delText xml:space="preserve"> link in the Toolb</w:delText>
        </w:r>
        <w:r w:rsidR="00273685" w:rsidDel="001028A6">
          <w:rPr>
            <w:rFonts w:ascii="Segoe UI" w:hAnsi="Segoe UI" w:cs="Segoe UI"/>
          </w:rPr>
          <w:delText>ar.</w:delText>
        </w:r>
      </w:del>
    </w:p>
    <w:p w14:paraId="6CE98095" w14:textId="7287C68C" w:rsidR="00273685" w:rsidRPr="00ED7B9B" w:rsidDel="0011316B" w:rsidRDefault="00273685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del w:id="358" w:author="Megan Johnson" w:date="2017-01-20T10:49:00Z"/>
          <w:rFonts w:ascii="Segoe UI" w:hAnsi="Segoe UI" w:cs="Segoe UI"/>
          <w:rPrChange w:id="359" w:author="Megan Johnson" w:date="2016-03-07T18:39:00Z">
            <w:rPr>
              <w:del w:id="360" w:author="Megan Johnson" w:date="2017-01-20T10:49:00Z"/>
            </w:rPr>
          </w:rPrChange>
        </w:rPr>
        <w:pPrChange w:id="361" w:author="Megan Johnson" w:date="2016-01-05T19:55:00Z">
          <w:pPr>
            <w:pStyle w:val="ListParagraph"/>
            <w:numPr>
              <w:numId w:val="15"/>
            </w:numPr>
            <w:spacing w:after="0" w:line="240" w:lineRule="auto"/>
            <w:ind w:left="360" w:hanging="360"/>
            <w:contextualSpacing w:val="0"/>
          </w:pPr>
        </w:pPrChange>
      </w:pPr>
      <w:del w:id="362" w:author="Megan Johnson" w:date="2017-01-20T10:49:00Z">
        <w:r w:rsidRPr="00ED7B9B" w:rsidDel="0011316B">
          <w:rPr>
            <w:rFonts w:ascii="Segoe UI" w:hAnsi="Segoe UI" w:cs="Segoe UI"/>
            <w:rPrChange w:id="363" w:author="Megan Johnson" w:date="2016-03-07T18:39:00Z">
              <w:rPr/>
            </w:rPrChange>
          </w:rPr>
          <w:delText>Click on +New.</w:delText>
        </w:r>
      </w:del>
    </w:p>
    <w:p w14:paraId="1C311325" w14:textId="28EDEB1E" w:rsidR="00273685" w:rsidDel="00030359" w:rsidRDefault="00273685" w:rsidP="00273685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del w:id="364" w:author="Megan Johnson" w:date="2016-01-05T19:54:00Z"/>
          <w:rFonts w:ascii="Segoe UI" w:hAnsi="Segoe UI" w:cs="Segoe UI"/>
        </w:rPr>
      </w:pPr>
      <w:del w:id="365" w:author="Megan Johnson" w:date="2016-03-07T18:33:00Z">
        <w:r w:rsidDel="001028A6">
          <w:rPr>
            <w:rFonts w:ascii="Segoe UI" w:hAnsi="Segoe UI" w:cs="Segoe UI"/>
          </w:rPr>
          <w:delText>A dropdown menu will appear. Click on Posts.</w:delText>
        </w:r>
      </w:del>
    </w:p>
    <w:p w14:paraId="159ABF71" w14:textId="77777777" w:rsidR="00273685" w:rsidRPr="00030359" w:rsidDel="00030359" w:rsidRDefault="00273685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del w:id="366" w:author="Megan Johnson" w:date="2016-01-05T19:54:00Z"/>
          <w:rFonts w:ascii="Segoe UI" w:hAnsi="Segoe UI" w:cs="Segoe UI"/>
          <w:rPrChange w:id="367" w:author="Megan Johnson" w:date="2016-01-05T19:54:00Z">
            <w:rPr>
              <w:del w:id="368" w:author="Megan Johnson" w:date="2016-01-05T19:54:00Z"/>
            </w:rPr>
          </w:rPrChange>
        </w:rPr>
        <w:pPrChange w:id="369" w:author="Megan Johnson" w:date="2016-01-05T19:54:00Z">
          <w:pPr>
            <w:pStyle w:val="ListParagraph"/>
            <w:spacing w:after="0" w:line="240" w:lineRule="auto"/>
            <w:ind w:left="360"/>
            <w:contextualSpacing w:val="0"/>
          </w:pPr>
        </w:pPrChange>
      </w:pPr>
    </w:p>
    <w:p w14:paraId="3405F257" w14:textId="67F67DA1" w:rsidR="00273685" w:rsidRPr="00273685" w:rsidDel="00D96610" w:rsidRDefault="00273685">
      <w:pPr>
        <w:pStyle w:val="ListParagraph"/>
        <w:rPr>
          <w:del w:id="370" w:author="Megan Johnson" w:date="2015-12-30T10:32:00Z"/>
        </w:rPr>
        <w:pPrChange w:id="371" w:author="Megan Johnson" w:date="2016-01-05T19:54:00Z">
          <w:pPr>
            <w:pStyle w:val="ListParagraph"/>
            <w:spacing w:after="0" w:line="240" w:lineRule="auto"/>
            <w:contextualSpacing w:val="0"/>
          </w:pPr>
        </w:pPrChange>
      </w:pPr>
      <w:del w:id="372" w:author="Megan Johnson" w:date="2015-12-30T10:32:00Z">
        <w:r w:rsidRPr="00273685" w:rsidDel="00D96610">
          <w:delText xml:space="preserve">Alternative </w:delText>
        </w:r>
        <w:commentRangeStart w:id="373"/>
        <w:r w:rsidRPr="00273685" w:rsidDel="00D96610">
          <w:delText>instructions</w:delText>
        </w:r>
        <w:commentRangeEnd w:id="373"/>
        <w:r w:rsidR="003B2DF2" w:rsidDel="00D96610">
          <w:rPr>
            <w:rStyle w:val="CommentReference"/>
          </w:rPr>
          <w:commentReference w:id="373"/>
        </w:r>
        <w:r w:rsidRPr="00273685" w:rsidDel="00D96610">
          <w:delText>:</w:delText>
        </w:r>
      </w:del>
    </w:p>
    <w:p w14:paraId="63C7E693" w14:textId="57A8434F" w:rsidR="00273685" w:rsidRPr="00273685" w:rsidDel="00D96610" w:rsidRDefault="00273685">
      <w:pPr>
        <w:pStyle w:val="ListParagraph"/>
        <w:rPr>
          <w:del w:id="374" w:author="Megan Johnson" w:date="2015-12-30T10:32:00Z"/>
        </w:rPr>
        <w:pPrChange w:id="375" w:author="Megan Johnson" w:date="2016-01-05T19:54:00Z">
          <w:pPr>
            <w:pStyle w:val="ListParagraph"/>
            <w:numPr>
              <w:numId w:val="16"/>
            </w:numPr>
            <w:spacing w:after="0" w:line="240" w:lineRule="auto"/>
            <w:ind w:left="360" w:hanging="360"/>
          </w:pPr>
        </w:pPrChange>
      </w:pPr>
      <w:del w:id="376" w:author="Megan Johnson" w:date="2015-12-30T10:32:00Z">
        <w:r w:rsidRPr="00273685" w:rsidDel="00D96610">
          <w:delText>Locate the left Admin Panel.</w:delText>
        </w:r>
      </w:del>
    </w:p>
    <w:p w14:paraId="2D0B96A0" w14:textId="2842B9FE" w:rsidR="00273685" w:rsidRPr="00273685" w:rsidDel="00D96610" w:rsidRDefault="00273685">
      <w:pPr>
        <w:pStyle w:val="ListParagraph"/>
        <w:rPr>
          <w:del w:id="377" w:author="Megan Johnson" w:date="2015-12-30T10:32:00Z"/>
        </w:rPr>
        <w:pPrChange w:id="378" w:author="Megan Johnson" w:date="2016-01-05T19:54:00Z">
          <w:pPr>
            <w:pStyle w:val="ListParagraph"/>
            <w:numPr>
              <w:numId w:val="16"/>
            </w:numPr>
            <w:spacing w:after="0" w:line="240" w:lineRule="auto"/>
            <w:ind w:left="360" w:hanging="360"/>
          </w:pPr>
        </w:pPrChange>
      </w:pPr>
      <w:del w:id="379" w:author="Megan Johnson" w:date="2015-12-30T10:32:00Z">
        <w:r w:rsidRPr="00273685" w:rsidDel="00D96610">
          <w:delText>Hover over the Posts button.</w:delText>
        </w:r>
      </w:del>
    </w:p>
    <w:p w14:paraId="6B30E681" w14:textId="7166EBA7" w:rsidR="00F64EDE" w:rsidDel="00D96610" w:rsidRDefault="00273685">
      <w:pPr>
        <w:pStyle w:val="ListParagraph"/>
        <w:rPr>
          <w:del w:id="380" w:author="Megan Johnson" w:date="2015-12-30T10:32:00Z"/>
        </w:rPr>
        <w:pPrChange w:id="381" w:author="Megan Johnson" w:date="2016-01-05T19:54:00Z">
          <w:pPr>
            <w:pStyle w:val="ListParagraph"/>
            <w:numPr>
              <w:numId w:val="16"/>
            </w:numPr>
            <w:spacing w:after="0" w:line="240" w:lineRule="auto"/>
            <w:ind w:left="360" w:hanging="360"/>
          </w:pPr>
        </w:pPrChange>
      </w:pPr>
      <w:del w:id="382" w:author="Megan Johnson" w:date="2015-12-30T10:32:00Z">
        <w:r w:rsidRPr="00273685" w:rsidDel="00D96610">
          <w:delText xml:space="preserve">Select Add New. </w:delText>
        </w:r>
      </w:del>
    </w:p>
    <w:p w14:paraId="6327C045" w14:textId="4A61A262" w:rsidR="00273685" w:rsidDel="001028A6" w:rsidRDefault="00273685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del w:id="383" w:author="Megan Johnson" w:date="2016-03-07T18:33:00Z"/>
        </w:rPr>
        <w:pPrChange w:id="384" w:author="Megan Johnson" w:date="2016-01-05T19:55:00Z">
          <w:pPr>
            <w:spacing w:after="0" w:line="240" w:lineRule="auto"/>
          </w:pPr>
        </w:pPrChange>
      </w:pPr>
    </w:p>
    <w:p w14:paraId="73F3D2B4" w14:textId="581896D5" w:rsidR="00273685" w:rsidRPr="009012F0" w:rsidDel="001028A6" w:rsidRDefault="00273685">
      <w:pPr>
        <w:pStyle w:val="ListParagraph"/>
        <w:numPr>
          <w:ilvl w:val="0"/>
          <w:numId w:val="21"/>
        </w:numPr>
        <w:spacing w:after="0" w:line="240" w:lineRule="auto"/>
        <w:rPr>
          <w:del w:id="385" w:author="Megan Johnson" w:date="2016-03-07T18:33:00Z"/>
          <w:rFonts w:ascii="Segoe UI" w:hAnsi="Segoe UI" w:cs="Segoe UI"/>
        </w:rPr>
        <w:pPrChange w:id="386" w:author="Megan Johnson" w:date="2016-01-05T19:55:00Z">
          <w:pPr>
            <w:pStyle w:val="ListParagraph"/>
            <w:numPr>
              <w:numId w:val="16"/>
            </w:numPr>
            <w:spacing w:after="0" w:line="240" w:lineRule="auto"/>
            <w:ind w:left="360" w:hanging="360"/>
          </w:pPr>
        </w:pPrChange>
      </w:pPr>
      <w:del w:id="387" w:author="Megan Johnson" w:date="2016-03-07T18:33:00Z">
        <w:r w:rsidDel="001028A6">
          <w:rPr>
            <w:rFonts w:ascii="Segoe UI" w:hAnsi="Segoe UI" w:cs="Segoe UI"/>
          </w:rPr>
          <w:delText>Enter</w:delText>
        </w:r>
      </w:del>
      <w:del w:id="388" w:author="Megan Johnson" w:date="2016-01-05T20:01:00Z">
        <w:r w:rsidDel="00030359">
          <w:rPr>
            <w:rFonts w:ascii="Segoe UI" w:hAnsi="Segoe UI" w:cs="Segoe UI"/>
          </w:rPr>
          <w:delText xml:space="preserve"> a</w:delText>
        </w:r>
      </w:del>
      <w:del w:id="389" w:author="Megan Johnson" w:date="2016-03-07T18:33:00Z">
        <w:r w:rsidDel="001028A6">
          <w:rPr>
            <w:rFonts w:ascii="Segoe UI" w:hAnsi="Segoe UI" w:cs="Segoe UI"/>
          </w:rPr>
          <w:delText xml:space="preserve"> text for the title box and body box.</w:delText>
        </w:r>
      </w:del>
    </w:p>
    <w:p w14:paraId="141B18DD" w14:textId="425F5EA4" w:rsidR="00273685" w:rsidRPr="009012F0" w:rsidDel="00030359" w:rsidRDefault="00273685" w:rsidP="00273685">
      <w:pPr>
        <w:pStyle w:val="ListParagraph"/>
        <w:numPr>
          <w:ilvl w:val="0"/>
          <w:numId w:val="16"/>
        </w:numPr>
        <w:spacing w:after="0" w:line="240" w:lineRule="auto"/>
        <w:rPr>
          <w:del w:id="390" w:author="Megan Johnson" w:date="2016-01-05T19:54:00Z"/>
          <w:rFonts w:ascii="Segoe UI" w:hAnsi="Segoe UI" w:cs="Segoe UI"/>
        </w:rPr>
      </w:pPr>
      <w:del w:id="391" w:author="Megan Johnson" w:date="2016-03-07T18:33:00Z">
        <w:r w:rsidDel="001028A6">
          <w:rPr>
            <w:rFonts w:ascii="Segoe UI" w:hAnsi="Segoe UI" w:cs="Segoe UI"/>
          </w:rPr>
          <w:delText xml:space="preserve">Choose </w:delText>
        </w:r>
      </w:del>
      <w:del w:id="392" w:author="Megan Johnson" w:date="2016-01-05T19:54:00Z">
        <w:r w:rsidDel="00030359">
          <w:rPr>
            <w:rFonts w:ascii="Segoe UI" w:hAnsi="Segoe UI" w:cs="Segoe UI"/>
          </w:rPr>
          <w:delText>All Posts in the left Admin Panel.</w:delText>
        </w:r>
      </w:del>
    </w:p>
    <w:p w14:paraId="2DF87D33" w14:textId="4F8745A0" w:rsidR="00273685" w:rsidRPr="009012F0" w:rsidDel="00030359" w:rsidRDefault="00273685" w:rsidP="00273685">
      <w:pPr>
        <w:pStyle w:val="ListParagraph"/>
        <w:numPr>
          <w:ilvl w:val="0"/>
          <w:numId w:val="16"/>
        </w:numPr>
        <w:spacing w:after="0" w:line="240" w:lineRule="auto"/>
        <w:rPr>
          <w:del w:id="393" w:author="Megan Johnson" w:date="2016-01-05T19:54:00Z"/>
          <w:rFonts w:ascii="Segoe UI" w:hAnsi="Segoe UI" w:cs="Segoe UI"/>
        </w:rPr>
      </w:pPr>
      <w:del w:id="394" w:author="Megan Johnson" w:date="2016-01-05T19:54:00Z">
        <w:r w:rsidDel="00030359">
          <w:rPr>
            <w:rFonts w:ascii="Segoe UI" w:hAnsi="Segoe UI" w:cs="Segoe UI"/>
          </w:rPr>
          <w:delText>Choose Leave this Page.</w:delText>
        </w:r>
      </w:del>
    </w:p>
    <w:p w14:paraId="7057B1B2" w14:textId="0878D7B0" w:rsidR="009012F0" w:rsidRPr="009012F0" w:rsidDel="00030359" w:rsidRDefault="00273685" w:rsidP="009012F0">
      <w:pPr>
        <w:pStyle w:val="ListParagraph"/>
        <w:numPr>
          <w:ilvl w:val="0"/>
          <w:numId w:val="16"/>
        </w:numPr>
        <w:spacing w:after="0" w:line="240" w:lineRule="auto"/>
        <w:rPr>
          <w:del w:id="395" w:author="Megan Johnson" w:date="2016-01-05T19:54:00Z"/>
          <w:rFonts w:ascii="Segoe UI" w:hAnsi="Segoe UI" w:cs="Segoe UI"/>
        </w:rPr>
      </w:pPr>
      <w:del w:id="396" w:author="Megan Johnson" w:date="2016-01-05T19:54:00Z">
        <w:r w:rsidDel="00030359">
          <w:rPr>
            <w:rFonts w:ascii="Segoe UI" w:hAnsi="Segoe UI" w:cs="Segoe UI"/>
          </w:rPr>
          <w:delText xml:space="preserve">Click on the “saved” draft of the </w:delText>
        </w:r>
        <w:r w:rsidR="009012F0" w:rsidDel="00030359">
          <w:rPr>
            <w:rFonts w:ascii="Segoe UI" w:hAnsi="Segoe UI" w:cs="Segoe UI"/>
          </w:rPr>
          <w:delText>post your just created.</w:delText>
        </w:r>
      </w:del>
    </w:p>
    <w:p w14:paraId="04DD9FB4" w14:textId="0D23BA04" w:rsidR="009012F0" w:rsidRPr="009012F0" w:rsidDel="00030359" w:rsidRDefault="009012F0" w:rsidP="009012F0">
      <w:pPr>
        <w:pStyle w:val="ListParagraph"/>
        <w:numPr>
          <w:ilvl w:val="0"/>
          <w:numId w:val="16"/>
        </w:numPr>
        <w:spacing w:after="0" w:line="240" w:lineRule="auto"/>
        <w:rPr>
          <w:del w:id="397" w:author="Megan Johnson" w:date="2016-01-05T19:54:00Z"/>
          <w:rFonts w:ascii="Segoe UI" w:hAnsi="Segoe UI" w:cs="Segoe UI"/>
        </w:rPr>
      </w:pPr>
      <w:del w:id="398" w:author="Megan Johnson" w:date="2016-01-05T19:54:00Z">
        <w:r w:rsidDel="00030359">
          <w:rPr>
            <w:rFonts w:ascii="Segoe UI" w:hAnsi="Segoe UI" w:cs="Segoe UI"/>
          </w:rPr>
          <w:delText>Notice the warning at the top of your post regarding the difference in versions.</w:delText>
        </w:r>
      </w:del>
    </w:p>
    <w:p w14:paraId="76BC5958" w14:textId="4CCFF5E8" w:rsidR="009012F0" w:rsidDel="001028A6" w:rsidRDefault="009012F0">
      <w:pPr>
        <w:pStyle w:val="ListParagraph"/>
        <w:numPr>
          <w:ilvl w:val="0"/>
          <w:numId w:val="21"/>
        </w:numPr>
        <w:spacing w:after="0" w:line="240" w:lineRule="auto"/>
        <w:rPr>
          <w:del w:id="399" w:author="Megan Johnson" w:date="2016-03-07T18:33:00Z"/>
          <w:rFonts w:ascii="Segoe UI" w:hAnsi="Segoe UI" w:cs="Segoe UI"/>
        </w:rPr>
        <w:pPrChange w:id="400" w:author="Megan Johnson" w:date="2016-01-05T19:55:00Z">
          <w:pPr>
            <w:pStyle w:val="ListParagraph"/>
            <w:numPr>
              <w:numId w:val="16"/>
            </w:numPr>
            <w:spacing w:after="0" w:line="240" w:lineRule="auto"/>
            <w:ind w:left="360" w:hanging="360"/>
          </w:pPr>
        </w:pPrChange>
      </w:pPr>
      <w:del w:id="401" w:author="Megan Johnson" w:date="2016-01-05T19:54:00Z">
        <w:r w:rsidDel="00030359">
          <w:rPr>
            <w:rFonts w:ascii="Segoe UI" w:hAnsi="Segoe UI" w:cs="Segoe UI"/>
          </w:rPr>
          <w:delText>Choose to Restore the Backup.</w:delText>
        </w:r>
      </w:del>
    </w:p>
    <w:p w14:paraId="1C9103A4" w14:textId="5DD8E34A" w:rsidR="0093068E" w:rsidDel="0011316B" w:rsidRDefault="0093068E" w:rsidP="0081381B">
      <w:pPr>
        <w:spacing w:after="60" w:line="240" w:lineRule="auto"/>
        <w:rPr>
          <w:del w:id="402" w:author="Megan Johnson" w:date="2017-01-20T10:49:00Z"/>
          <w:rFonts w:ascii="Segoe UI" w:hAnsi="Segoe UI" w:cs="Segoe UI"/>
          <w:b/>
          <w:sz w:val="24"/>
          <w:szCs w:val="24"/>
        </w:rPr>
      </w:pPr>
    </w:p>
    <w:p w14:paraId="02456BEB" w14:textId="61D85BF8" w:rsidR="003E047A" w:rsidRPr="00D237A1" w:rsidDel="00030359" w:rsidRDefault="003E047A" w:rsidP="0081381B">
      <w:pPr>
        <w:spacing w:after="60" w:line="240" w:lineRule="auto"/>
        <w:rPr>
          <w:del w:id="403" w:author="Megan Johnson" w:date="2016-01-05T20:00:00Z"/>
          <w:rFonts w:ascii="Segoe UI" w:hAnsi="Segoe UI" w:cs="Segoe UI"/>
          <w:b/>
          <w:sz w:val="24"/>
          <w:szCs w:val="24"/>
        </w:rPr>
      </w:pPr>
      <w:del w:id="404" w:author="Megan Johnson" w:date="2016-01-05T20:00:00Z">
        <w:r w:rsidRPr="00D237A1" w:rsidDel="00030359">
          <w:rPr>
            <w:rFonts w:ascii="Segoe UI" w:hAnsi="Segoe UI" w:cs="Segoe UI"/>
            <w:b/>
            <w:sz w:val="24"/>
            <w:szCs w:val="24"/>
          </w:rPr>
          <w:delText>ACTIVITY #</w:delText>
        </w:r>
      </w:del>
      <w:del w:id="405" w:author="Megan Johnson" w:date="2016-01-05T19:55:00Z">
        <w:r w:rsidRPr="00D237A1" w:rsidDel="00030359">
          <w:rPr>
            <w:rFonts w:ascii="Segoe UI" w:hAnsi="Segoe UI" w:cs="Segoe UI"/>
            <w:b/>
            <w:sz w:val="24"/>
            <w:szCs w:val="24"/>
          </w:rPr>
          <w:delText>3</w:delText>
        </w:r>
      </w:del>
      <w:del w:id="406" w:author="Megan Johnson" w:date="2016-01-05T20:00:00Z">
        <w:r w:rsidR="009012F0" w:rsidDel="00030359">
          <w:rPr>
            <w:rFonts w:ascii="Segoe UI" w:hAnsi="Segoe UI" w:cs="Segoe UI"/>
            <w:b/>
            <w:sz w:val="24"/>
            <w:szCs w:val="24"/>
          </w:rPr>
          <w:delText xml:space="preserve"> – Editing a Post</w:delText>
        </w:r>
      </w:del>
    </w:p>
    <w:p w14:paraId="4AA3955C" w14:textId="4C3EC980" w:rsidR="00A93ADB" w:rsidDel="00030359" w:rsidRDefault="00A93ADB" w:rsidP="00E452B1">
      <w:pPr>
        <w:pStyle w:val="ListParagraph"/>
        <w:numPr>
          <w:ilvl w:val="0"/>
          <w:numId w:val="17"/>
        </w:numPr>
        <w:spacing w:after="60" w:line="240" w:lineRule="auto"/>
        <w:ind w:left="360"/>
        <w:rPr>
          <w:del w:id="407" w:author="Megan Johnson" w:date="2016-01-05T20:00:00Z"/>
          <w:rFonts w:ascii="Segoe UI" w:hAnsi="Segoe UI" w:cs="Segoe UI"/>
          <w:sz w:val="24"/>
          <w:szCs w:val="24"/>
        </w:rPr>
      </w:pPr>
      <w:del w:id="408" w:author="Megan Johnson" w:date="2016-01-05T20:00:00Z">
        <w:r w:rsidDel="00030359">
          <w:rPr>
            <w:rFonts w:ascii="Segoe UI" w:hAnsi="Segoe UI" w:cs="Segoe UI"/>
            <w:sz w:val="24"/>
            <w:szCs w:val="24"/>
          </w:rPr>
          <w:delText xml:space="preserve">If a pop-up window for Distraction-Free Writing appears, </w:delText>
        </w:r>
        <w:r w:rsidR="009012F0" w:rsidRPr="00A93ADB" w:rsidDel="00030359">
          <w:rPr>
            <w:rFonts w:ascii="Segoe UI" w:hAnsi="Segoe UI" w:cs="Segoe UI"/>
            <w:sz w:val="24"/>
            <w:szCs w:val="24"/>
          </w:rPr>
          <w:delText xml:space="preserve">click </w:delText>
        </w:r>
        <w:r w:rsidDel="00030359">
          <w:rPr>
            <w:rFonts w:ascii="Segoe UI" w:hAnsi="Segoe UI" w:cs="Segoe UI"/>
            <w:sz w:val="24"/>
            <w:szCs w:val="24"/>
          </w:rPr>
          <w:delText xml:space="preserve">the </w:delText>
        </w:r>
        <w:r w:rsidR="009012F0" w:rsidRPr="00A93ADB" w:rsidDel="00030359">
          <w:rPr>
            <w:rFonts w:ascii="Segoe UI" w:hAnsi="Segoe UI" w:cs="Segoe UI"/>
            <w:sz w:val="24"/>
            <w:szCs w:val="24"/>
          </w:rPr>
          <w:delText>Dismiss</w:delText>
        </w:r>
        <w:r w:rsidDel="00030359">
          <w:rPr>
            <w:rFonts w:ascii="Segoe UI" w:hAnsi="Segoe UI" w:cs="Segoe UI"/>
            <w:sz w:val="24"/>
            <w:szCs w:val="24"/>
          </w:rPr>
          <w:delText xml:space="preserve"> link</w:delText>
        </w:r>
        <w:r w:rsidR="009012F0" w:rsidRPr="00A93ADB" w:rsidDel="00030359">
          <w:rPr>
            <w:rFonts w:ascii="Segoe UI" w:hAnsi="Segoe UI" w:cs="Segoe UI"/>
            <w:sz w:val="24"/>
            <w:szCs w:val="24"/>
          </w:rPr>
          <w:delText xml:space="preserve"> in the lower right corner of the pop-up window. </w:delText>
        </w:r>
      </w:del>
    </w:p>
    <w:p w14:paraId="7481A616" w14:textId="58834F15" w:rsidR="0093068E" w:rsidRPr="00A93ADB" w:rsidDel="00030359" w:rsidRDefault="00A93ADB" w:rsidP="00E452B1">
      <w:pPr>
        <w:pStyle w:val="ListParagraph"/>
        <w:numPr>
          <w:ilvl w:val="0"/>
          <w:numId w:val="17"/>
        </w:numPr>
        <w:spacing w:after="60" w:line="240" w:lineRule="auto"/>
        <w:ind w:left="360"/>
        <w:rPr>
          <w:del w:id="409" w:author="Megan Johnson" w:date="2016-01-05T20:00:00Z"/>
          <w:rFonts w:ascii="Segoe UI" w:hAnsi="Segoe UI" w:cs="Segoe UI"/>
          <w:sz w:val="24"/>
          <w:szCs w:val="24"/>
        </w:rPr>
      </w:pPr>
      <w:del w:id="410" w:author="Megan Johnson" w:date="2016-01-05T20:00:00Z">
        <w:r w:rsidRPr="00A93ADB" w:rsidDel="00030359">
          <w:rPr>
            <w:rFonts w:ascii="Segoe UI" w:hAnsi="Segoe UI" w:cs="Segoe UI"/>
            <w:sz w:val="24"/>
            <w:szCs w:val="24"/>
          </w:rPr>
          <w:delText>Cl</w:delText>
        </w:r>
        <w:r w:rsidR="009012F0" w:rsidRPr="00A93ADB" w:rsidDel="00030359">
          <w:rPr>
            <w:rFonts w:ascii="Segoe UI" w:hAnsi="Segoe UI" w:cs="Segoe UI"/>
            <w:sz w:val="24"/>
            <w:szCs w:val="24"/>
          </w:rPr>
          <w:delText xml:space="preserve">ick on the </w:delText>
        </w:r>
        <w:r w:rsidRPr="00A93ADB" w:rsidDel="00030359">
          <w:rPr>
            <w:noProof/>
          </w:rPr>
          <w:drawing>
            <wp:inline distT="0" distB="0" distL="0" distR="0" wp14:anchorId="2810B5CB" wp14:editId="4F732C9C">
              <wp:extent cx="330835" cy="284886"/>
              <wp:effectExtent l="0" t="0" r="0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Screen Shot 2015-12-21 at 8.40.45 AM.png"/>
                      <pic:cNvPicPr/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6395" cy="28967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A93ADB" w:rsidDel="00030359">
          <w:rPr>
            <w:rFonts w:ascii="Segoe UI" w:hAnsi="Segoe UI" w:cs="Segoe UI"/>
            <w:sz w:val="24"/>
            <w:szCs w:val="24"/>
          </w:rPr>
          <w:delText xml:space="preserve"> </w:delText>
        </w:r>
        <w:r w:rsidR="007558E4" w:rsidDel="00030359">
          <w:rPr>
            <w:rFonts w:ascii="Segoe UI" w:hAnsi="Segoe UI" w:cs="Segoe UI"/>
            <w:sz w:val="24"/>
            <w:szCs w:val="24"/>
          </w:rPr>
          <w:delText>button</w:delText>
        </w:r>
        <w:r w:rsidRPr="00A93ADB" w:rsidDel="00030359">
          <w:rPr>
            <w:rFonts w:ascii="Segoe UI" w:hAnsi="Segoe UI" w:cs="Segoe UI"/>
            <w:sz w:val="24"/>
            <w:szCs w:val="24"/>
          </w:rPr>
          <w:delText>.</w:delText>
        </w:r>
      </w:del>
    </w:p>
    <w:p w14:paraId="3909DE58" w14:textId="33006293" w:rsidR="00A93ADB" w:rsidDel="00030359" w:rsidRDefault="00A93ADB" w:rsidP="00E452B1">
      <w:pPr>
        <w:pStyle w:val="ListParagraph"/>
        <w:numPr>
          <w:ilvl w:val="0"/>
          <w:numId w:val="17"/>
        </w:numPr>
        <w:spacing w:after="60" w:line="240" w:lineRule="auto"/>
        <w:ind w:left="360"/>
        <w:rPr>
          <w:del w:id="411" w:author="Megan Johnson" w:date="2016-01-05T20:00:00Z"/>
          <w:rFonts w:ascii="Segoe UI" w:hAnsi="Segoe UI" w:cs="Segoe UI"/>
          <w:sz w:val="24"/>
          <w:szCs w:val="24"/>
        </w:rPr>
      </w:pPr>
      <w:del w:id="412" w:author="Megan Johnson" w:date="2016-01-05T20:00:00Z">
        <w:r w:rsidDel="00030359">
          <w:rPr>
            <w:rFonts w:ascii="Segoe UI" w:hAnsi="Segoe UI" w:cs="Segoe UI"/>
            <w:sz w:val="24"/>
            <w:szCs w:val="24"/>
          </w:rPr>
          <w:delText>Scroll your mouse beyond the text boxes to reveal the admin panel again.</w:delText>
        </w:r>
      </w:del>
    </w:p>
    <w:p w14:paraId="4CA7E2EE" w14:textId="4947E5B5" w:rsidR="00A93ADB" w:rsidRPr="00A93ADB" w:rsidDel="00030359" w:rsidRDefault="00A93ADB" w:rsidP="00E452B1">
      <w:pPr>
        <w:pStyle w:val="ListParagraph"/>
        <w:numPr>
          <w:ilvl w:val="0"/>
          <w:numId w:val="17"/>
        </w:numPr>
        <w:spacing w:after="60" w:line="240" w:lineRule="auto"/>
        <w:ind w:left="360"/>
        <w:rPr>
          <w:del w:id="413" w:author="Megan Johnson" w:date="2016-01-05T20:00:00Z"/>
          <w:rFonts w:ascii="Segoe UI" w:hAnsi="Segoe UI" w:cs="Segoe UI"/>
          <w:sz w:val="24"/>
          <w:szCs w:val="24"/>
        </w:rPr>
      </w:pPr>
      <w:del w:id="414" w:author="Megan Johnson" w:date="2016-01-05T20:00:00Z">
        <w:r w:rsidDel="00030359">
          <w:rPr>
            <w:rFonts w:ascii="Segoe UI" w:hAnsi="Segoe UI" w:cs="Segoe UI"/>
            <w:sz w:val="24"/>
            <w:szCs w:val="24"/>
          </w:rPr>
          <w:delText xml:space="preserve">Type in text in the Title box. </w:delText>
        </w:r>
        <w:r w:rsidRPr="00A93ADB" w:rsidDel="00030359">
          <w:rPr>
            <w:rFonts w:ascii="Segoe UI" w:hAnsi="Segoe UI" w:cs="Segoe UI"/>
            <w:i/>
            <w:sz w:val="24"/>
            <w:szCs w:val="24"/>
          </w:rPr>
          <w:delText>(Note the Permalink below the Title box generated by WordPress.)</w:delText>
        </w:r>
      </w:del>
    </w:p>
    <w:p w14:paraId="717D9BFC" w14:textId="5E6B0EAD" w:rsidR="00A93ADB" w:rsidDel="00030359" w:rsidRDefault="007558E4" w:rsidP="00E452B1">
      <w:pPr>
        <w:pStyle w:val="ListParagraph"/>
        <w:numPr>
          <w:ilvl w:val="0"/>
          <w:numId w:val="17"/>
        </w:numPr>
        <w:spacing w:after="60" w:line="240" w:lineRule="auto"/>
        <w:ind w:left="360"/>
        <w:rPr>
          <w:del w:id="415" w:author="Megan Johnson" w:date="2016-01-05T20:00:00Z"/>
          <w:rFonts w:ascii="Segoe UI" w:hAnsi="Segoe UI" w:cs="Segoe UI"/>
          <w:sz w:val="24"/>
          <w:szCs w:val="24"/>
        </w:rPr>
      </w:pPr>
      <w:del w:id="416" w:author="Megan Johnson" w:date="2016-01-05T20:00:00Z">
        <w:r w:rsidDel="00030359">
          <w:rPr>
            <w:rFonts w:ascii="Segoe UI" w:hAnsi="Segoe UI" w:cs="Segoe UI"/>
            <w:sz w:val="24"/>
            <w:szCs w:val="24"/>
          </w:rPr>
          <w:delText xml:space="preserve">Click on Screen Options in the upper right corner to reveal hidden editing features. </w:delText>
        </w:r>
      </w:del>
    </w:p>
    <w:p w14:paraId="52334E95" w14:textId="0E37B09D" w:rsidR="007558E4" w:rsidDel="00030359" w:rsidRDefault="007558E4" w:rsidP="00E452B1">
      <w:pPr>
        <w:pStyle w:val="ListParagraph"/>
        <w:numPr>
          <w:ilvl w:val="0"/>
          <w:numId w:val="17"/>
        </w:numPr>
        <w:spacing w:after="60" w:line="240" w:lineRule="auto"/>
        <w:ind w:left="360"/>
        <w:rPr>
          <w:del w:id="417" w:author="Megan Johnson" w:date="2016-01-05T20:00:00Z"/>
          <w:rFonts w:ascii="Segoe UI" w:hAnsi="Segoe UI" w:cs="Segoe UI"/>
          <w:sz w:val="24"/>
          <w:szCs w:val="24"/>
        </w:rPr>
      </w:pPr>
      <w:del w:id="418" w:author="Megan Johnson" w:date="2016-01-05T20:00:00Z">
        <w:r w:rsidDel="00030359">
          <w:rPr>
            <w:rFonts w:ascii="Segoe UI" w:hAnsi="Segoe UI" w:cs="Segoe UI"/>
            <w:sz w:val="24"/>
            <w:szCs w:val="24"/>
          </w:rPr>
          <w:delText xml:space="preserve">Click on the </w:delText>
        </w:r>
        <w:r w:rsidR="00C72563" w:rsidDel="00030359">
          <w:rPr>
            <w:rFonts w:ascii="Segoe UI" w:hAnsi="Segoe UI" w:cs="Segoe UI"/>
            <w:noProof/>
            <w:sz w:val="24"/>
            <w:szCs w:val="24"/>
            <w:rPrChange w:id="419" w:author="Unknown">
              <w:rPr>
                <w:noProof/>
              </w:rPr>
            </w:rPrChange>
          </w:rPr>
          <w:drawing>
            <wp:inline distT="0" distB="0" distL="0" distR="0" wp14:anchorId="6B17287B" wp14:editId="6592FD40">
              <wp:extent cx="318135" cy="318135"/>
              <wp:effectExtent l="0" t="0" r="12065" b="12065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Screen Shot 2015-12-21 at 8.57.40 AM.png"/>
                      <pic:cNvPicPr/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8135" cy="3181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C72563" w:rsidDel="00030359">
          <w:rPr>
            <w:rFonts w:ascii="Segoe UI" w:hAnsi="Segoe UI" w:cs="Segoe UI"/>
            <w:sz w:val="24"/>
            <w:szCs w:val="24"/>
          </w:rPr>
          <w:delText xml:space="preserve"> button located in the post editor toolbar to reveal more editing options.</w:delText>
        </w:r>
      </w:del>
    </w:p>
    <w:p w14:paraId="5BF7DDBD" w14:textId="255EDE2B" w:rsidR="00C72563" w:rsidDel="00030359" w:rsidRDefault="00C72563" w:rsidP="00E452B1">
      <w:pPr>
        <w:pStyle w:val="ListParagraph"/>
        <w:numPr>
          <w:ilvl w:val="0"/>
          <w:numId w:val="17"/>
        </w:numPr>
        <w:spacing w:after="60" w:line="240" w:lineRule="auto"/>
        <w:ind w:left="360"/>
        <w:rPr>
          <w:del w:id="420" w:author="Megan Johnson" w:date="2016-01-05T20:00:00Z"/>
          <w:rFonts w:ascii="Segoe UI" w:hAnsi="Segoe UI" w:cs="Segoe UI"/>
          <w:sz w:val="24"/>
          <w:szCs w:val="24"/>
        </w:rPr>
      </w:pPr>
      <w:del w:id="421" w:author="Megan Johnson" w:date="2016-01-05T20:00:00Z">
        <w:r w:rsidDel="00030359">
          <w:rPr>
            <w:rFonts w:ascii="Segoe UI" w:hAnsi="Segoe UI" w:cs="Segoe UI"/>
            <w:sz w:val="24"/>
            <w:szCs w:val="24"/>
          </w:rPr>
          <w:delText>Type in these two sentences</w:delText>
        </w:r>
        <w:r w:rsidR="00D10EA3" w:rsidDel="00030359">
          <w:rPr>
            <w:rFonts w:ascii="Segoe UI" w:hAnsi="Segoe UI" w:cs="Segoe UI"/>
            <w:sz w:val="24"/>
            <w:szCs w:val="24"/>
          </w:rPr>
          <w:delText xml:space="preserve"> in the content box</w:delText>
        </w:r>
        <w:r w:rsidDel="00030359">
          <w:rPr>
            <w:rFonts w:ascii="Segoe UI" w:hAnsi="Segoe UI" w:cs="Segoe UI"/>
            <w:sz w:val="24"/>
            <w:szCs w:val="24"/>
          </w:rPr>
          <w:delText>.</w:delText>
        </w:r>
      </w:del>
    </w:p>
    <w:p w14:paraId="4F028D53" w14:textId="4C134DAF" w:rsidR="00C72563" w:rsidDel="00030359" w:rsidRDefault="00C72563" w:rsidP="00E452B1">
      <w:pPr>
        <w:pStyle w:val="ListParagraph"/>
        <w:spacing w:after="60" w:line="240" w:lineRule="auto"/>
        <w:ind w:left="360"/>
        <w:rPr>
          <w:del w:id="422" w:author="Megan Johnson" w:date="2016-01-05T20:00:00Z"/>
          <w:rFonts w:ascii="Segoe UI" w:hAnsi="Segoe UI" w:cs="Segoe UI"/>
          <w:sz w:val="24"/>
          <w:szCs w:val="24"/>
        </w:rPr>
      </w:pPr>
      <w:del w:id="423" w:author="Megan Johnson" w:date="2016-01-05T20:00:00Z">
        <w:r w:rsidDel="00030359">
          <w:rPr>
            <w:rFonts w:ascii="Segoe UI" w:hAnsi="Segoe UI" w:cs="Segoe UI"/>
            <w:sz w:val="24"/>
            <w:szCs w:val="24"/>
          </w:rPr>
          <w:delText>Learning from Paul Rand is the best way for a graphic design student to learn and appreciate what the field of graphic design is doing now and has done in the past.</w:delText>
        </w:r>
      </w:del>
    </w:p>
    <w:p w14:paraId="5579D79B" w14:textId="1B9816C2" w:rsidR="00C72563" w:rsidDel="00030359" w:rsidRDefault="00C72563" w:rsidP="00E452B1">
      <w:pPr>
        <w:pStyle w:val="ListParagraph"/>
        <w:spacing w:after="60" w:line="240" w:lineRule="auto"/>
        <w:ind w:left="360"/>
        <w:rPr>
          <w:del w:id="424" w:author="Megan Johnson" w:date="2016-01-05T20:00:00Z"/>
          <w:rFonts w:ascii="Segoe UI" w:hAnsi="Segoe UI" w:cs="Segoe UI"/>
          <w:sz w:val="24"/>
          <w:szCs w:val="24"/>
        </w:rPr>
      </w:pPr>
    </w:p>
    <w:p w14:paraId="50E38448" w14:textId="19693029" w:rsidR="00D10EA3" w:rsidRPr="00D10EA3" w:rsidDel="00030359" w:rsidRDefault="00C72563" w:rsidP="00E452B1">
      <w:pPr>
        <w:pStyle w:val="ListParagraph"/>
        <w:spacing w:after="60" w:line="240" w:lineRule="auto"/>
        <w:ind w:left="360"/>
        <w:rPr>
          <w:del w:id="425" w:author="Megan Johnson" w:date="2016-01-05T20:00:00Z"/>
          <w:rFonts w:ascii="Segoe UI" w:hAnsi="Segoe UI" w:cs="Segoe UI"/>
          <w:sz w:val="24"/>
          <w:szCs w:val="24"/>
        </w:rPr>
      </w:pPr>
      <w:del w:id="426" w:author="Megan Johnson" w:date="2016-01-05T20:00:00Z">
        <w:r w:rsidDel="00030359">
          <w:rPr>
            <w:rFonts w:ascii="Segoe UI" w:hAnsi="Segoe UI" w:cs="Segoe UI"/>
            <w:sz w:val="24"/>
            <w:szCs w:val="24"/>
          </w:rPr>
          <w:delText>“For every design problem there are probably thousands of bad solutions, hundreds of mediocre solutions, dozens of pretty good solutions, and a few really good solutions.</w:delText>
        </w:r>
        <w:r w:rsidR="00D10EA3" w:rsidDel="00030359">
          <w:rPr>
            <w:rFonts w:ascii="Segoe UI" w:hAnsi="Segoe UI" w:cs="Segoe UI"/>
            <w:sz w:val="24"/>
            <w:szCs w:val="24"/>
          </w:rPr>
          <w:delText>”</w:delText>
        </w:r>
      </w:del>
    </w:p>
    <w:p w14:paraId="43569E11" w14:textId="2C03F3EA" w:rsidR="00D10EA3" w:rsidDel="00030359" w:rsidRDefault="00D10EA3" w:rsidP="00E452B1">
      <w:pPr>
        <w:pStyle w:val="ListParagraph"/>
        <w:spacing w:after="60" w:line="240" w:lineRule="auto"/>
        <w:ind w:left="360"/>
        <w:rPr>
          <w:del w:id="427" w:author="Megan Johnson" w:date="2016-01-05T20:00:00Z"/>
          <w:rFonts w:ascii="Segoe UI" w:hAnsi="Segoe UI" w:cs="Segoe UI"/>
          <w:sz w:val="24"/>
          <w:szCs w:val="24"/>
        </w:rPr>
      </w:pPr>
      <w:del w:id="428" w:author="Megan Johnson" w:date="2016-01-05T20:00:00Z">
        <w:r w:rsidDel="00030359">
          <w:rPr>
            <w:rFonts w:ascii="Segoe UI" w:hAnsi="Segoe UI" w:cs="Segoe UI"/>
            <w:sz w:val="24"/>
            <w:szCs w:val="24"/>
          </w:rPr>
          <w:delText>-Paul Rand</w:delText>
        </w:r>
      </w:del>
    </w:p>
    <w:p w14:paraId="634FD168" w14:textId="2EB11F91" w:rsidR="00D10EA3" w:rsidDel="00030359" w:rsidRDefault="00D10EA3" w:rsidP="00E452B1">
      <w:pPr>
        <w:pStyle w:val="ListParagraph"/>
        <w:spacing w:after="60" w:line="240" w:lineRule="auto"/>
        <w:ind w:left="360"/>
        <w:rPr>
          <w:del w:id="429" w:author="Megan Johnson" w:date="2016-01-05T20:00:00Z"/>
          <w:rFonts w:ascii="Segoe UI" w:hAnsi="Segoe UI" w:cs="Segoe UI"/>
          <w:sz w:val="24"/>
          <w:szCs w:val="24"/>
        </w:rPr>
      </w:pPr>
    </w:p>
    <w:p w14:paraId="082163D1" w14:textId="108BC237" w:rsidR="00D10EA3" w:rsidRPr="00A93ADB" w:rsidDel="00030359" w:rsidRDefault="00D10EA3" w:rsidP="00E452B1">
      <w:pPr>
        <w:pStyle w:val="ListParagraph"/>
        <w:numPr>
          <w:ilvl w:val="0"/>
          <w:numId w:val="17"/>
        </w:numPr>
        <w:spacing w:after="60" w:line="240" w:lineRule="auto"/>
        <w:ind w:left="360"/>
        <w:rPr>
          <w:del w:id="430" w:author="Megan Johnson" w:date="2016-01-05T20:00:00Z"/>
          <w:rFonts w:ascii="Segoe UI" w:hAnsi="Segoe UI" w:cs="Segoe UI"/>
          <w:sz w:val="24"/>
          <w:szCs w:val="24"/>
        </w:rPr>
      </w:pPr>
      <w:del w:id="431" w:author="Megan Johnson" w:date="2016-01-05T20:00:00Z">
        <w:r w:rsidDel="00030359">
          <w:rPr>
            <w:rFonts w:ascii="Segoe UI" w:hAnsi="Segoe UI" w:cs="Segoe UI"/>
            <w:sz w:val="24"/>
            <w:szCs w:val="24"/>
          </w:rPr>
          <w:delText xml:space="preserve">Attempt to format the text with the options available in the editor toolbar. </w:delText>
        </w:r>
        <w:r w:rsidR="00C73F5E" w:rsidDel="00030359">
          <w:rPr>
            <w:rFonts w:ascii="Segoe UI" w:hAnsi="Segoe UI" w:cs="Segoe UI"/>
            <w:sz w:val="24"/>
            <w:szCs w:val="24"/>
          </w:rPr>
          <w:delText xml:space="preserve">Simply highlight a word or section of text and Bold, Italicize, or change the color of the text. Be sure to also explore the Blockquote button </w:delText>
        </w:r>
        <w:r w:rsidR="00C73F5E" w:rsidDel="00030359">
          <w:rPr>
            <w:rFonts w:ascii="Segoe UI" w:hAnsi="Segoe UI" w:cs="Segoe UI"/>
            <w:noProof/>
            <w:sz w:val="24"/>
            <w:szCs w:val="24"/>
            <w:rPrChange w:id="432" w:author="Unknown">
              <w:rPr>
                <w:noProof/>
              </w:rPr>
            </w:rPrChange>
          </w:rPr>
          <w:drawing>
            <wp:inline distT="0" distB="0" distL="0" distR="0" wp14:anchorId="4EFDF03D" wp14:editId="20D476AF">
              <wp:extent cx="292735" cy="246995"/>
              <wp:effectExtent l="0" t="0" r="0" b="762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Screen Shot 2015-12-21 at 9.23.22 AM.png"/>
                      <pic:cNvPicPr/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7433" cy="25095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C73F5E" w:rsidDel="00030359">
          <w:rPr>
            <w:rFonts w:ascii="Segoe UI" w:hAnsi="Segoe UI" w:cs="Segoe UI"/>
            <w:sz w:val="24"/>
            <w:szCs w:val="24"/>
          </w:rPr>
          <w:delText>.</w:delText>
        </w:r>
      </w:del>
    </w:p>
    <w:p w14:paraId="1B98DBC1" w14:textId="30FC4099" w:rsidR="007558E4" w:rsidDel="0011316B" w:rsidRDefault="007558E4" w:rsidP="00B30603">
      <w:pPr>
        <w:spacing w:after="60" w:line="240" w:lineRule="auto"/>
        <w:rPr>
          <w:del w:id="433" w:author="Megan Johnson" w:date="2017-01-20T10:49:00Z"/>
          <w:rFonts w:ascii="Segoe UI" w:hAnsi="Segoe UI" w:cs="Segoe UI"/>
          <w:b/>
          <w:sz w:val="24"/>
          <w:szCs w:val="24"/>
        </w:rPr>
      </w:pPr>
    </w:p>
    <w:p w14:paraId="2CCDA270" w14:textId="7719B8F2" w:rsidR="00D237A1" w:rsidDel="000C749B" w:rsidRDefault="00D237A1" w:rsidP="00B30603">
      <w:pPr>
        <w:spacing w:after="60" w:line="240" w:lineRule="auto"/>
        <w:rPr>
          <w:del w:id="434" w:author="Megan Johnson" w:date="2016-01-05T20:04:00Z"/>
          <w:rFonts w:ascii="Segoe UI" w:hAnsi="Segoe UI" w:cs="Segoe UI"/>
          <w:b/>
          <w:sz w:val="24"/>
          <w:szCs w:val="24"/>
        </w:rPr>
      </w:pPr>
      <w:del w:id="435" w:author="Megan Johnson" w:date="2017-01-20T10:49:00Z">
        <w:r w:rsidRPr="00D237A1" w:rsidDel="0011316B">
          <w:rPr>
            <w:rFonts w:ascii="Segoe UI" w:hAnsi="Segoe UI" w:cs="Segoe UI"/>
            <w:b/>
            <w:sz w:val="24"/>
            <w:szCs w:val="24"/>
          </w:rPr>
          <w:delText>ACTIVITY #</w:delText>
        </w:r>
      </w:del>
      <w:del w:id="436" w:author="Megan Johnson" w:date="2016-01-05T20:00:00Z">
        <w:r w:rsidRPr="00D237A1" w:rsidDel="00030359">
          <w:rPr>
            <w:rFonts w:ascii="Segoe UI" w:hAnsi="Segoe UI" w:cs="Segoe UI"/>
            <w:b/>
            <w:sz w:val="24"/>
            <w:szCs w:val="24"/>
          </w:rPr>
          <w:delText>4</w:delText>
        </w:r>
        <w:r w:rsidR="007558E4" w:rsidDel="00030359">
          <w:rPr>
            <w:rFonts w:ascii="Segoe UI" w:hAnsi="Segoe UI" w:cs="Segoe UI"/>
            <w:b/>
            <w:sz w:val="24"/>
            <w:szCs w:val="24"/>
          </w:rPr>
          <w:delText xml:space="preserve"> </w:delText>
        </w:r>
      </w:del>
      <w:del w:id="437" w:author="Megan Johnson" w:date="2017-01-20T10:49:00Z">
        <w:r w:rsidR="007558E4" w:rsidDel="0011316B">
          <w:rPr>
            <w:rFonts w:ascii="Segoe UI" w:hAnsi="Segoe UI" w:cs="Segoe UI"/>
            <w:b/>
            <w:sz w:val="24"/>
            <w:szCs w:val="24"/>
          </w:rPr>
          <w:delText xml:space="preserve">– Adding </w:delText>
        </w:r>
      </w:del>
      <w:del w:id="438" w:author="Megan Johnson" w:date="2016-03-07T14:03:00Z">
        <w:r w:rsidR="007558E4" w:rsidDel="007A0992">
          <w:rPr>
            <w:rFonts w:ascii="Segoe UI" w:hAnsi="Segoe UI" w:cs="Segoe UI"/>
            <w:b/>
            <w:sz w:val="24"/>
            <w:szCs w:val="24"/>
          </w:rPr>
          <w:delText>an Image to a Post</w:delText>
        </w:r>
      </w:del>
    </w:p>
    <w:p w14:paraId="1F7F84CF" w14:textId="194A0274" w:rsidR="009773E3" w:rsidRPr="00282AC0" w:rsidDel="0011316B" w:rsidRDefault="006E1CCA">
      <w:pPr>
        <w:spacing w:after="60" w:line="240" w:lineRule="auto"/>
        <w:rPr>
          <w:del w:id="439" w:author="Megan Johnson" w:date="2017-01-20T10:49:00Z"/>
          <w:rFonts w:ascii="Segoe UI" w:hAnsi="Segoe UI" w:cs="Segoe UI"/>
          <w:sz w:val="24"/>
          <w:szCs w:val="24"/>
          <w:rPrChange w:id="440" w:author="Megan Johnson" w:date="2016-01-05T20:04:00Z">
            <w:rPr>
              <w:del w:id="441" w:author="Megan Johnson" w:date="2017-01-20T10:49:00Z"/>
            </w:rPr>
          </w:rPrChange>
        </w:rPr>
        <w:pPrChange w:id="442" w:author="Megan Johnson" w:date="2016-01-05T20:04:00Z">
          <w:pPr>
            <w:pStyle w:val="ListParagraph"/>
            <w:numPr>
              <w:numId w:val="18"/>
            </w:numPr>
            <w:spacing w:after="60" w:line="240" w:lineRule="auto"/>
            <w:ind w:hanging="360"/>
          </w:pPr>
        </w:pPrChange>
      </w:pPr>
      <w:del w:id="443" w:author="Megan Johnson" w:date="2016-01-05T20:04:00Z">
        <w:r w:rsidRPr="00282AC0" w:rsidDel="00282AC0">
          <w:rPr>
            <w:rFonts w:ascii="Segoe UI" w:hAnsi="Segoe UI" w:cs="Segoe UI"/>
            <w:sz w:val="24"/>
            <w:szCs w:val="24"/>
            <w:rPrChange w:id="444" w:author="Megan Johnson" w:date="2016-01-05T20:04:00Z">
              <w:rPr/>
            </w:rPrChange>
          </w:rPr>
          <w:delText>Place your cursor where you would like the image to appear in the body of your text.</w:delText>
        </w:r>
      </w:del>
    </w:p>
    <w:p w14:paraId="7E07F371" w14:textId="12FFB03D" w:rsidR="006E1CCA" w:rsidRPr="006E1CCA" w:rsidDel="00030359" w:rsidRDefault="006E1CCA" w:rsidP="006E1CCA">
      <w:pPr>
        <w:pStyle w:val="ListParagraph"/>
        <w:numPr>
          <w:ilvl w:val="0"/>
          <w:numId w:val="18"/>
        </w:numPr>
        <w:spacing w:after="60" w:line="240" w:lineRule="auto"/>
        <w:rPr>
          <w:del w:id="445" w:author="Megan Johnson" w:date="2016-01-05T20:01:00Z"/>
          <w:rFonts w:ascii="Segoe UI" w:hAnsi="Segoe UI" w:cs="Segoe UI"/>
          <w:sz w:val="24"/>
          <w:szCs w:val="24"/>
        </w:rPr>
      </w:pPr>
      <w:del w:id="446" w:author="Megan Johnson" w:date="2016-01-05T20:01:00Z">
        <w:r w:rsidRPr="006E1CCA" w:rsidDel="00030359">
          <w:rPr>
            <w:rFonts w:ascii="Segoe UI" w:hAnsi="Segoe UI" w:cs="Segoe UI"/>
            <w:sz w:val="24"/>
            <w:szCs w:val="24"/>
          </w:rPr>
          <w:delText>Hit the Return key.</w:delText>
        </w:r>
      </w:del>
    </w:p>
    <w:p w14:paraId="49DEA90B" w14:textId="001B14C6" w:rsidR="006E1CCA" w:rsidDel="007A0992" w:rsidRDefault="00DC476E" w:rsidP="006E1CCA">
      <w:pPr>
        <w:pStyle w:val="ListParagraph"/>
        <w:numPr>
          <w:ilvl w:val="0"/>
          <w:numId w:val="18"/>
        </w:numPr>
        <w:spacing w:after="60" w:line="240" w:lineRule="auto"/>
        <w:rPr>
          <w:del w:id="447" w:author="Megan Johnson" w:date="2016-03-07T14:02:00Z"/>
          <w:rFonts w:ascii="Segoe UI" w:hAnsi="Segoe UI" w:cs="Segoe UI"/>
          <w:sz w:val="24"/>
          <w:szCs w:val="24"/>
        </w:rPr>
      </w:pPr>
      <w:del w:id="448" w:author="Megan Johnson" w:date="2016-03-07T14:02:00Z">
        <w:r w:rsidDel="007A0992">
          <w:rPr>
            <w:rFonts w:ascii="Segoe UI" w:hAnsi="Segoe UI" w:cs="Segoe UI"/>
            <w:sz w:val="24"/>
            <w:szCs w:val="24"/>
          </w:rPr>
          <w:delText xml:space="preserve">Click the </w:delText>
        </w:r>
        <w:r w:rsidR="00442371" w:rsidDel="007A0992">
          <w:rPr>
            <w:rFonts w:ascii="Segoe UI" w:hAnsi="Segoe UI" w:cs="Segoe UI"/>
            <w:noProof/>
            <w:sz w:val="24"/>
            <w:szCs w:val="24"/>
            <w:rPrChange w:id="449" w:author="Unknown">
              <w:rPr>
                <w:noProof/>
              </w:rPr>
            </w:rPrChange>
          </w:rPr>
          <w:drawing>
            <wp:inline distT="0" distB="0" distL="0" distR="0" wp14:anchorId="77535388" wp14:editId="07222CF4">
              <wp:extent cx="978535" cy="369097"/>
              <wp:effectExtent l="0" t="0" r="12065" b="12065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Screen Shot 2015-12-21 at 4.14.16 PM.png"/>
                      <pic:cNvPicPr/>
                    </pic:nvPicPr>
                    <pic:blipFill>
                      <a:blip r:embed="rId1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96934" cy="37603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442371" w:rsidDel="007A0992">
          <w:rPr>
            <w:rFonts w:ascii="Segoe UI" w:hAnsi="Segoe UI" w:cs="Segoe UI"/>
            <w:sz w:val="24"/>
            <w:szCs w:val="24"/>
          </w:rPr>
          <w:delText xml:space="preserve"> button above the editor box.</w:delText>
        </w:r>
      </w:del>
    </w:p>
    <w:p w14:paraId="45233E18" w14:textId="43CF70E0" w:rsidR="00442371" w:rsidDel="007A0992" w:rsidRDefault="00442371" w:rsidP="006E1CCA">
      <w:pPr>
        <w:pStyle w:val="ListParagraph"/>
        <w:numPr>
          <w:ilvl w:val="0"/>
          <w:numId w:val="18"/>
        </w:numPr>
        <w:spacing w:after="60" w:line="240" w:lineRule="auto"/>
        <w:rPr>
          <w:del w:id="450" w:author="Megan Johnson" w:date="2016-03-07T14:02:00Z"/>
          <w:rFonts w:ascii="Segoe UI" w:hAnsi="Segoe UI" w:cs="Segoe UI"/>
          <w:sz w:val="24"/>
          <w:szCs w:val="24"/>
        </w:rPr>
      </w:pPr>
      <w:del w:id="451" w:author="Megan Johnson" w:date="2016-03-07T14:02:00Z">
        <w:r w:rsidDel="007A0992">
          <w:rPr>
            <w:rFonts w:ascii="Segoe UI" w:hAnsi="Segoe UI" w:cs="Segoe UI"/>
            <w:sz w:val="24"/>
            <w:szCs w:val="24"/>
          </w:rPr>
          <w:delText>Choose Insert from URL from the left panel.</w:delText>
        </w:r>
      </w:del>
    </w:p>
    <w:p w14:paraId="6FCCDF61" w14:textId="52DE7917" w:rsidR="00442371" w:rsidDel="00282AC0" w:rsidRDefault="00442371" w:rsidP="006E1CCA">
      <w:pPr>
        <w:pStyle w:val="ListParagraph"/>
        <w:numPr>
          <w:ilvl w:val="0"/>
          <w:numId w:val="18"/>
        </w:numPr>
        <w:spacing w:after="60" w:line="240" w:lineRule="auto"/>
        <w:rPr>
          <w:del w:id="452" w:author="Megan Johnson" w:date="2016-01-05T20:04:00Z"/>
          <w:rFonts w:ascii="Segoe UI" w:hAnsi="Segoe UI" w:cs="Segoe UI"/>
          <w:sz w:val="24"/>
          <w:szCs w:val="24"/>
        </w:rPr>
      </w:pPr>
      <w:del w:id="453" w:author="Megan Johnson" w:date="2016-03-07T14:02:00Z">
        <w:r w:rsidDel="007A0992">
          <w:rPr>
            <w:rFonts w:ascii="Segoe UI" w:hAnsi="Segoe UI" w:cs="Segoe UI"/>
            <w:sz w:val="24"/>
            <w:szCs w:val="24"/>
          </w:rPr>
          <w:delText>Open a new browser window.</w:delText>
        </w:r>
      </w:del>
    </w:p>
    <w:p w14:paraId="70B6C20A" w14:textId="52216700" w:rsidR="00442371" w:rsidRPr="00282AC0" w:rsidDel="007A0992" w:rsidRDefault="00CC2158" w:rsidP="00282AC0">
      <w:pPr>
        <w:pStyle w:val="ListParagraph"/>
        <w:numPr>
          <w:ilvl w:val="0"/>
          <w:numId w:val="18"/>
        </w:numPr>
        <w:spacing w:after="60" w:line="240" w:lineRule="auto"/>
        <w:rPr>
          <w:del w:id="454" w:author="Megan Johnson" w:date="2016-03-07T14:02:00Z"/>
          <w:rFonts w:ascii="Segoe UI" w:hAnsi="Segoe UI" w:cs="Segoe UI"/>
          <w:sz w:val="24"/>
          <w:szCs w:val="24"/>
          <w:rPrChange w:id="455" w:author="Megan Johnson" w:date="2016-01-05T20:04:00Z">
            <w:rPr>
              <w:del w:id="456" w:author="Megan Johnson" w:date="2016-03-07T14:02:00Z"/>
            </w:rPr>
          </w:rPrChange>
        </w:rPr>
      </w:pPr>
      <w:del w:id="457" w:author="Megan Johnson" w:date="2016-03-07T14:02:00Z">
        <w:r w:rsidRPr="00282AC0" w:rsidDel="007A0992">
          <w:rPr>
            <w:rFonts w:ascii="Segoe UI" w:hAnsi="Segoe UI" w:cs="Segoe UI"/>
            <w:sz w:val="24"/>
            <w:szCs w:val="24"/>
            <w:rPrChange w:id="458" w:author="Megan Johnson" w:date="2016-01-05T20:04:00Z">
              <w:rPr/>
            </w:rPrChange>
          </w:rPr>
          <w:delText xml:space="preserve">Search for </w:delText>
        </w:r>
        <w:r w:rsidR="00445CE2" w:rsidRPr="00282AC0" w:rsidDel="007A0992">
          <w:rPr>
            <w:rFonts w:ascii="Segoe UI" w:hAnsi="Segoe UI" w:cs="Segoe UI"/>
            <w:sz w:val="24"/>
            <w:szCs w:val="24"/>
            <w:rPrChange w:id="459" w:author="Megan Johnson" w:date="2016-01-05T20:04:00Z">
              <w:rPr/>
            </w:rPrChange>
          </w:rPr>
          <w:delText xml:space="preserve">images of </w:delText>
        </w:r>
        <w:r w:rsidRPr="00282AC0" w:rsidDel="007A0992">
          <w:rPr>
            <w:rFonts w:ascii="Segoe UI" w:hAnsi="Segoe UI" w:cs="Segoe UI"/>
            <w:sz w:val="24"/>
            <w:szCs w:val="24"/>
            <w:rPrChange w:id="460" w:author="Megan Johnson" w:date="2016-01-05T20:04:00Z">
              <w:rPr/>
            </w:rPrChange>
          </w:rPr>
          <w:delText>Niagara Falls</w:delText>
        </w:r>
        <w:r w:rsidR="00445CE2" w:rsidRPr="00282AC0" w:rsidDel="007A0992">
          <w:rPr>
            <w:rFonts w:ascii="Segoe UI" w:hAnsi="Segoe UI" w:cs="Segoe UI"/>
            <w:sz w:val="24"/>
            <w:szCs w:val="24"/>
            <w:rPrChange w:id="461" w:author="Megan Johnson" w:date="2016-01-05T20:04:00Z">
              <w:rPr/>
            </w:rPrChange>
          </w:rPr>
          <w:delText xml:space="preserve"> at Night.</w:delText>
        </w:r>
      </w:del>
    </w:p>
    <w:p w14:paraId="41A17174" w14:textId="70BACB9C" w:rsidR="00442371" w:rsidDel="00282AC0" w:rsidRDefault="00442371" w:rsidP="006E1CCA">
      <w:pPr>
        <w:pStyle w:val="ListParagraph"/>
        <w:numPr>
          <w:ilvl w:val="0"/>
          <w:numId w:val="18"/>
        </w:numPr>
        <w:spacing w:after="60" w:line="240" w:lineRule="auto"/>
        <w:rPr>
          <w:del w:id="462" w:author="Megan Johnson" w:date="2016-01-05T20:05:00Z"/>
          <w:rFonts w:ascii="Segoe UI" w:hAnsi="Segoe UI" w:cs="Segoe UI"/>
          <w:sz w:val="24"/>
          <w:szCs w:val="24"/>
        </w:rPr>
      </w:pPr>
      <w:del w:id="463" w:author="Megan Johnson" w:date="2016-01-05T20:05:00Z">
        <w:r w:rsidDel="00282AC0">
          <w:rPr>
            <w:rFonts w:ascii="Segoe UI" w:hAnsi="Segoe UI" w:cs="Segoe UI"/>
            <w:sz w:val="24"/>
            <w:szCs w:val="24"/>
          </w:rPr>
          <w:delText xml:space="preserve">Click on </w:delText>
        </w:r>
        <w:r w:rsidR="00445CE2" w:rsidDel="00282AC0">
          <w:rPr>
            <w:rFonts w:ascii="Segoe UI" w:hAnsi="Segoe UI" w:cs="Segoe UI"/>
            <w:sz w:val="24"/>
            <w:szCs w:val="24"/>
          </w:rPr>
          <w:delText>any image</w:delText>
        </w:r>
        <w:r w:rsidDel="00282AC0">
          <w:rPr>
            <w:rFonts w:ascii="Segoe UI" w:hAnsi="Segoe UI" w:cs="Segoe UI"/>
            <w:sz w:val="24"/>
            <w:szCs w:val="24"/>
          </w:rPr>
          <w:delText>.</w:delText>
        </w:r>
        <w:r w:rsidR="00445CE2" w:rsidDel="00282AC0">
          <w:rPr>
            <w:rFonts w:ascii="Segoe UI" w:hAnsi="Segoe UI" w:cs="Segoe UI"/>
            <w:sz w:val="24"/>
            <w:szCs w:val="24"/>
          </w:rPr>
          <w:delText xml:space="preserve"> The image will open in a separate window.</w:delText>
        </w:r>
      </w:del>
    </w:p>
    <w:p w14:paraId="31671C74" w14:textId="3E57B409" w:rsidR="00442371" w:rsidDel="007A0992" w:rsidRDefault="0008215E" w:rsidP="006E1CCA">
      <w:pPr>
        <w:pStyle w:val="ListParagraph"/>
        <w:numPr>
          <w:ilvl w:val="0"/>
          <w:numId w:val="18"/>
        </w:numPr>
        <w:spacing w:after="60" w:line="240" w:lineRule="auto"/>
        <w:rPr>
          <w:del w:id="464" w:author="Megan Johnson" w:date="2016-03-07T14:02:00Z"/>
          <w:rFonts w:ascii="Segoe UI" w:hAnsi="Segoe UI" w:cs="Segoe UI"/>
          <w:sz w:val="24"/>
          <w:szCs w:val="24"/>
        </w:rPr>
      </w:pPr>
      <w:del w:id="465" w:author="Megan Johnson" w:date="2016-03-07T14:02:00Z">
        <w:r w:rsidDel="007A0992">
          <w:rPr>
            <w:rFonts w:ascii="Segoe UI" w:hAnsi="Segoe UI" w:cs="Segoe UI"/>
            <w:sz w:val="24"/>
            <w:szCs w:val="24"/>
          </w:rPr>
          <w:delText>Using your mouse, right click on the image</w:delText>
        </w:r>
        <w:r w:rsidR="00445CE2" w:rsidDel="007A0992">
          <w:rPr>
            <w:rFonts w:ascii="Segoe UI" w:hAnsi="Segoe UI" w:cs="Segoe UI"/>
            <w:sz w:val="24"/>
            <w:szCs w:val="24"/>
          </w:rPr>
          <w:delText>. Choose Copy Image Address.</w:delText>
        </w:r>
      </w:del>
    </w:p>
    <w:p w14:paraId="3DED2CBD" w14:textId="43F90D89" w:rsidR="00442371" w:rsidDel="007A0992" w:rsidRDefault="00D40ECA" w:rsidP="006E1CCA">
      <w:pPr>
        <w:pStyle w:val="ListParagraph"/>
        <w:numPr>
          <w:ilvl w:val="0"/>
          <w:numId w:val="18"/>
        </w:numPr>
        <w:spacing w:after="60" w:line="240" w:lineRule="auto"/>
        <w:rPr>
          <w:del w:id="466" w:author="Megan Johnson" w:date="2016-03-07T14:02:00Z"/>
          <w:rFonts w:ascii="Segoe UI" w:hAnsi="Segoe UI" w:cs="Segoe UI"/>
          <w:sz w:val="24"/>
          <w:szCs w:val="24"/>
        </w:rPr>
      </w:pPr>
      <w:del w:id="467" w:author="Megan Johnson" w:date="2016-03-07T14:02:00Z">
        <w:r w:rsidDel="007A0992">
          <w:rPr>
            <w:rFonts w:ascii="Segoe UI" w:hAnsi="Segoe UI" w:cs="Segoe UI"/>
            <w:sz w:val="24"/>
            <w:szCs w:val="24"/>
          </w:rPr>
          <w:delText>Press CTL + V</w:delText>
        </w:r>
        <w:r w:rsidR="0008215E" w:rsidDel="007A0992">
          <w:rPr>
            <w:rFonts w:ascii="Segoe UI" w:hAnsi="Segoe UI" w:cs="Segoe UI"/>
            <w:sz w:val="24"/>
            <w:szCs w:val="24"/>
          </w:rPr>
          <w:delText xml:space="preserve"> to paste the URL.</w:delText>
        </w:r>
      </w:del>
    </w:p>
    <w:p w14:paraId="69337EF9" w14:textId="5AAC25E5" w:rsidR="0008215E" w:rsidDel="007A0992" w:rsidRDefault="0008215E" w:rsidP="006E1CCA">
      <w:pPr>
        <w:pStyle w:val="ListParagraph"/>
        <w:numPr>
          <w:ilvl w:val="0"/>
          <w:numId w:val="18"/>
        </w:numPr>
        <w:spacing w:after="60" w:line="240" w:lineRule="auto"/>
        <w:rPr>
          <w:del w:id="468" w:author="Megan Johnson" w:date="2016-03-07T14:02:00Z"/>
          <w:rFonts w:ascii="Segoe UI" w:hAnsi="Segoe UI" w:cs="Segoe UI"/>
          <w:sz w:val="24"/>
          <w:szCs w:val="24"/>
        </w:rPr>
      </w:pPr>
      <w:del w:id="469" w:author="Megan Johnson" w:date="2016-03-07T14:02:00Z">
        <w:r w:rsidDel="007A0992">
          <w:rPr>
            <w:rFonts w:ascii="Segoe UI" w:hAnsi="Segoe UI" w:cs="Segoe UI"/>
            <w:sz w:val="24"/>
            <w:szCs w:val="24"/>
          </w:rPr>
          <w:delText>Click Insert into Post button located in the lower right corner.</w:delText>
        </w:r>
      </w:del>
    </w:p>
    <w:p w14:paraId="13904545" w14:textId="2FEDB3A1" w:rsidR="0008215E" w:rsidDel="007A0992" w:rsidRDefault="0008215E" w:rsidP="006E1CCA">
      <w:pPr>
        <w:pStyle w:val="ListParagraph"/>
        <w:numPr>
          <w:ilvl w:val="0"/>
          <w:numId w:val="18"/>
        </w:numPr>
        <w:spacing w:after="60" w:line="240" w:lineRule="auto"/>
        <w:rPr>
          <w:del w:id="470" w:author="Megan Johnson" w:date="2016-03-07T14:02:00Z"/>
          <w:rFonts w:ascii="Segoe UI" w:hAnsi="Segoe UI" w:cs="Segoe UI"/>
          <w:sz w:val="24"/>
          <w:szCs w:val="24"/>
        </w:rPr>
      </w:pPr>
      <w:del w:id="471" w:author="Megan Johnson" w:date="2016-03-07T14:02:00Z">
        <w:r w:rsidDel="007A0992">
          <w:rPr>
            <w:rFonts w:ascii="Segoe UI" w:hAnsi="Segoe UI" w:cs="Segoe UI"/>
            <w:sz w:val="24"/>
            <w:szCs w:val="24"/>
          </w:rPr>
          <w:delText>Click the Save Draft button located in the Publish panel on the right.</w:delText>
        </w:r>
      </w:del>
    </w:p>
    <w:p w14:paraId="72BC2BC8" w14:textId="2DA5B1A8" w:rsidR="00E452B1" w:rsidRPr="0008215E" w:rsidDel="00282AC0" w:rsidRDefault="0008215E" w:rsidP="00B30603">
      <w:pPr>
        <w:pStyle w:val="ListParagraph"/>
        <w:numPr>
          <w:ilvl w:val="0"/>
          <w:numId w:val="18"/>
        </w:numPr>
        <w:spacing w:after="60" w:line="240" w:lineRule="auto"/>
        <w:rPr>
          <w:del w:id="472" w:author="Megan Johnson" w:date="2016-01-05T20:03:00Z"/>
          <w:rFonts w:ascii="Segoe UI" w:hAnsi="Segoe UI" w:cs="Segoe UI"/>
          <w:sz w:val="24"/>
          <w:szCs w:val="24"/>
        </w:rPr>
      </w:pPr>
      <w:del w:id="473" w:author="Megan Johnson" w:date="2016-01-05T20:03:00Z">
        <w:r w:rsidDel="00282AC0">
          <w:rPr>
            <w:rFonts w:ascii="Segoe UI" w:hAnsi="Segoe UI" w:cs="Segoe UI"/>
            <w:sz w:val="24"/>
            <w:szCs w:val="24"/>
          </w:rPr>
          <w:delText>Next click the Preview button to view your draft post.</w:delText>
        </w:r>
      </w:del>
    </w:p>
    <w:p w14:paraId="0A851130" w14:textId="77777777" w:rsidR="0093068E" w:rsidDel="008034E7" w:rsidRDefault="0093068E" w:rsidP="00B30603">
      <w:pPr>
        <w:spacing w:after="60" w:line="240" w:lineRule="auto"/>
        <w:rPr>
          <w:del w:id="474" w:author="Megan Johnson" w:date="2017-01-20T11:01:00Z"/>
          <w:rFonts w:ascii="Segoe UI" w:hAnsi="Segoe UI" w:cs="Segoe UI"/>
          <w:b/>
          <w:sz w:val="24"/>
          <w:szCs w:val="24"/>
        </w:rPr>
      </w:pPr>
    </w:p>
    <w:p w14:paraId="7419B3F8" w14:textId="77777777" w:rsidR="00E00D10" w:rsidRPr="00A100EB" w:rsidDel="008034E7" w:rsidRDefault="00E00D10" w:rsidP="00A100EB">
      <w:pPr>
        <w:spacing w:after="60" w:line="240" w:lineRule="auto"/>
        <w:rPr>
          <w:del w:id="475" w:author="Megan Johnson" w:date="2017-01-20T11:01:00Z"/>
          <w:rFonts w:ascii="Segoe UI" w:hAnsi="Segoe UI" w:cs="Segoe UI"/>
          <w:sz w:val="24"/>
          <w:szCs w:val="24"/>
        </w:rPr>
      </w:pPr>
    </w:p>
    <w:p w14:paraId="653537A8" w14:textId="241C5948" w:rsidR="00D96E91" w:rsidRPr="0093068E" w:rsidDel="008034E7" w:rsidRDefault="00D96E91" w:rsidP="0093068E">
      <w:pPr>
        <w:rPr>
          <w:del w:id="476" w:author="Megan Johnson" w:date="2017-01-20T11:01:00Z"/>
          <w:rFonts w:ascii="Segoe UI" w:hAnsi="Segoe UI" w:cs="Segoe UI"/>
          <w:b/>
        </w:rPr>
      </w:pPr>
    </w:p>
    <w:p w14:paraId="45A50F22" w14:textId="77777777" w:rsidR="003E047A" w:rsidRPr="004E6426" w:rsidRDefault="003E047A" w:rsidP="00E92597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</w:p>
    <w:sectPr w:rsidR="003E047A" w:rsidRPr="004E6426" w:rsidSect="00D96E91">
      <w:footerReference w:type="default" r:id="rId1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6" w:author="Monica Dombrowski" w:date="2015-12-22T11:24:00Z" w:initials="MD">
    <w:p w14:paraId="675B1AF5" w14:textId="039EFFD0" w:rsidR="003B2DF2" w:rsidRDefault="003B2DF2">
      <w:pPr>
        <w:pStyle w:val="CommentText"/>
      </w:pPr>
      <w:r>
        <w:rPr>
          <w:rStyle w:val="CommentReference"/>
        </w:rPr>
        <w:annotationRef/>
      </w:r>
      <w:r>
        <w:t xml:space="preserve">You don’t need this here because we will install it before the class. </w:t>
      </w:r>
      <w:r>
        <w:sym w:font="Wingdings" w:char="F04A"/>
      </w:r>
    </w:p>
  </w:comment>
  <w:comment w:id="274" w:author="Monica Dombrowski" w:date="2015-12-22T11:25:00Z" w:initials="MD">
    <w:p w14:paraId="05AF8E2E" w14:textId="4FFC4CA6" w:rsidR="003B2DF2" w:rsidRDefault="003B2DF2">
      <w:pPr>
        <w:pStyle w:val="CommentText"/>
      </w:pPr>
      <w:r>
        <w:rPr>
          <w:rStyle w:val="CommentReference"/>
        </w:rPr>
        <w:annotationRef/>
      </w:r>
      <w:r>
        <w:t>See Design Document… I recommend a rework of the activities per my comments in there.</w:t>
      </w:r>
    </w:p>
  </w:comment>
  <w:comment w:id="343" w:author="Monica Dombrowski" w:date="2015-12-22T11:25:00Z" w:initials="MD">
    <w:p w14:paraId="1D154B35" w14:textId="06A11CE4" w:rsidR="003B2DF2" w:rsidRDefault="003B2DF2">
      <w:pPr>
        <w:pStyle w:val="CommentText"/>
      </w:pPr>
      <w:r>
        <w:rPr>
          <w:rStyle w:val="CommentReference"/>
        </w:rPr>
        <w:annotationRef/>
      </w:r>
      <w:r>
        <w:t xml:space="preserve">All step sequences should be limited to 7 steps or fewer. If more are needed, you can split up the process. </w:t>
      </w:r>
    </w:p>
  </w:comment>
  <w:comment w:id="373" w:author="Monica Dombrowski" w:date="2015-12-22T11:26:00Z" w:initials="MD">
    <w:p w14:paraId="6DDE14B7" w14:textId="1D33B8FF" w:rsidR="003B2DF2" w:rsidRDefault="003B2DF2">
      <w:pPr>
        <w:pStyle w:val="CommentText"/>
      </w:pPr>
      <w:r>
        <w:rPr>
          <w:rStyle w:val="CommentReference"/>
        </w:rPr>
        <w:annotationRef/>
      </w:r>
      <w:r>
        <w:t xml:space="preserve">Since you are the expert, choose the easiest way for them to do something and give instructions only for that; otherwise, they will confuse methods and create problems for themselves.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5B1AF5" w15:done="0"/>
  <w15:commentEx w15:paraId="05AF8E2E" w15:done="0"/>
  <w15:commentEx w15:paraId="1D154B35" w15:done="0"/>
  <w15:commentEx w15:paraId="6DDE14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5B1AF5" w16cid:durableId="1DAC02E3"/>
  <w16cid:commentId w16cid:paraId="05AF8E2E" w16cid:durableId="1DAC02E4"/>
  <w16cid:commentId w16cid:paraId="1D154B35" w16cid:durableId="1DAC02E5"/>
  <w16cid:commentId w16cid:paraId="6DDE14B7" w16cid:durableId="1DAC02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3F14B" w14:textId="77777777" w:rsidR="001E149D" w:rsidRDefault="001E149D" w:rsidP="00410E45">
      <w:pPr>
        <w:spacing w:after="0" w:line="240" w:lineRule="auto"/>
      </w:pPr>
      <w:r>
        <w:separator/>
      </w:r>
    </w:p>
  </w:endnote>
  <w:endnote w:type="continuationSeparator" w:id="0">
    <w:p w14:paraId="0F64EAA1" w14:textId="77777777" w:rsidR="001E149D" w:rsidRDefault="001E149D" w:rsidP="00410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light">
    <w:altName w:val="Calibri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27E18" w14:textId="5BA3BB8F" w:rsidR="00410E45" w:rsidRPr="00410E45" w:rsidRDefault="001530B0">
    <w:pPr>
      <w:pStyle w:val="Footer"/>
      <w:rPr>
        <w:rFonts w:ascii="Segoe UI Semilight" w:hAnsi="Segoe UI Semilight" w:cs="Segoe UI Semilight"/>
        <w:sz w:val="18"/>
        <w:szCs w:val="18"/>
      </w:rPr>
    </w:pPr>
    <w:r>
      <w:rPr>
        <w:rFonts w:ascii="Arial" w:hAnsi="Arial" w:cs="Arial"/>
        <w:sz w:val="18"/>
        <w:szCs w:val="16"/>
      </w:rPr>
      <w:t>Courtesy of Gail Borden Public Library and the Public Library Association</w:t>
    </w:r>
    <w:r w:rsidR="00410E45" w:rsidRPr="00410E45">
      <w:rPr>
        <w:rFonts w:ascii="Segoe UI Semilight" w:hAnsi="Segoe UI Semilight" w:cs="Segoe UI Semilight"/>
        <w:sz w:val="18"/>
        <w:szCs w:val="18"/>
      </w:rPr>
      <w:ptab w:relativeTo="margin" w:alignment="right" w:leader="none"/>
    </w:r>
    <w:ins w:id="477" w:author="Megan Johnson" w:date="2016-11-18T10:46:00Z">
      <w:r w:rsidR="00156DA4">
        <w:rPr>
          <w:rFonts w:ascii="Segoe UI Semilight" w:hAnsi="Segoe UI Semilight" w:cs="Segoe UI Semilight"/>
          <w:sz w:val="18"/>
          <w:szCs w:val="18"/>
        </w:rPr>
        <w:t>1</w:t>
      </w:r>
    </w:ins>
    <w:del w:id="478" w:author="Megan Johnson" w:date="2016-03-08T06:28:00Z">
      <w:r w:rsidR="00FB6098" w:rsidDel="00761ED2">
        <w:rPr>
          <w:rFonts w:ascii="Segoe UI Semilight" w:hAnsi="Segoe UI Semilight" w:cs="Segoe UI Semilight"/>
          <w:sz w:val="18"/>
          <w:szCs w:val="18"/>
        </w:rPr>
        <w:delText>12</w:delText>
      </w:r>
    </w:del>
    <w:r w:rsidR="00410E45">
      <w:rPr>
        <w:rFonts w:ascii="Segoe UI Semilight" w:hAnsi="Segoe UI Semilight" w:cs="Segoe UI Semilight"/>
        <w:sz w:val="18"/>
        <w:szCs w:val="18"/>
      </w:rPr>
      <w:t>/1</w:t>
    </w:r>
    <w:ins w:id="479" w:author="Megan Johnson" w:date="2016-03-08T06:28:00Z">
      <w:r w:rsidR="00156DA4">
        <w:rPr>
          <w:rFonts w:ascii="Segoe UI Semilight" w:hAnsi="Segoe UI Semilight" w:cs="Segoe UI Semilight"/>
          <w:sz w:val="18"/>
          <w:szCs w:val="18"/>
        </w:rPr>
        <w:t>7</w:t>
      </w:r>
    </w:ins>
    <w:del w:id="480" w:author="Megan Johnson" w:date="2016-03-08T06:28:00Z">
      <w:r w:rsidR="00410E45" w:rsidDel="00761ED2">
        <w:rPr>
          <w:rFonts w:ascii="Segoe UI Semilight" w:hAnsi="Segoe UI Semilight" w:cs="Segoe UI Semilight"/>
          <w:sz w:val="18"/>
          <w:szCs w:val="18"/>
        </w:rPr>
        <w:delText>5</w:delText>
      </w:r>
    </w:del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A38E3" w14:textId="77777777" w:rsidR="001E149D" w:rsidRDefault="001E149D" w:rsidP="00410E45">
      <w:pPr>
        <w:spacing w:after="0" w:line="240" w:lineRule="auto"/>
      </w:pPr>
      <w:r>
        <w:separator/>
      </w:r>
    </w:p>
  </w:footnote>
  <w:footnote w:type="continuationSeparator" w:id="0">
    <w:p w14:paraId="11601B07" w14:textId="77777777" w:rsidR="001E149D" w:rsidRDefault="001E149D" w:rsidP="00410E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6204A"/>
    <w:multiLevelType w:val="hybridMultilevel"/>
    <w:tmpl w:val="F6F6F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F507B"/>
    <w:multiLevelType w:val="hybridMultilevel"/>
    <w:tmpl w:val="BABC6C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F81987"/>
    <w:multiLevelType w:val="hybridMultilevel"/>
    <w:tmpl w:val="02F49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6985"/>
    <w:multiLevelType w:val="hybridMultilevel"/>
    <w:tmpl w:val="A45E2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40065"/>
    <w:multiLevelType w:val="hybridMultilevel"/>
    <w:tmpl w:val="87707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85A90"/>
    <w:multiLevelType w:val="hybridMultilevel"/>
    <w:tmpl w:val="35182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0FE9"/>
    <w:multiLevelType w:val="hybridMultilevel"/>
    <w:tmpl w:val="0518D4E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1D3CD5"/>
    <w:multiLevelType w:val="hybridMultilevel"/>
    <w:tmpl w:val="03B22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72B7F"/>
    <w:multiLevelType w:val="hybridMultilevel"/>
    <w:tmpl w:val="96B4E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331AA"/>
    <w:multiLevelType w:val="hybridMultilevel"/>
    <w:tmpl w:val="62420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75E29"/>
    <w:multiLevelType w:val="hybridMultilevel"/>
    <w:tmpl w:val="EE4A2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43C05"/>
    <w:multiLevelType w:val="hybridMultilevel"/>
    <w:tmpl w:val="3C889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60A0A"/>
    <w:multiLevelType w:val="hybridMultilevel"/>
    <w:tmpl w:val="8AC07C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CC785A"/>
    <w:multiLevelType w:val="hybridMultilevel"/>
    <w:tmpl w:val="698A5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20173"/>
    <w:multiLevelType w:val="hybridMultilevel"/>
    <w:tmpl w:val="A7423E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582766"/>
    <w:multiLevelType w:val="hybridMultilevel"/>
    <w:tmpl w:val="BA0E46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4D1639"/>
    <w:multiLevelType w:val="hybridMultilevel"/>
    <w:tmpl w:val="D3B8F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3F4841"/>
    <w:multiLevelType w:val="hybridMultilevel"/>
    <w:tmpl w:val="4C3CF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5537E"/>
    <w:multiLevelType w:val="hybridMultilevel"/>
    <w:tmpl w:val="9E72F5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8A1FF8"/>
    <w:multiLevelType w:val="hybridMultilevel"/>
    <w:tmpl w:val="5A643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D2B4B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9579C6"/>
    <w:multiLevelType w:val="hybridMultilevel"/>
    <w:tmpl w:val="01C66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348B5"/>
    <w:multiLevelType w:val="hybridMultilevel"/>
    <w:tmpl w:val="08AC1E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5930A4"/>
    <w:multiLevelType w:val="hybridMultilevel"/>
    <w:tmpl w:val="640C8EAC"/>
    <w:lvl w:ilvl="0" w:tplc="D650385A">
      <w:start w:val="1"/>
      <w:numFmt w:val="decimal"/>
      <w:lvlText w:val="%1."/>
      <w:lvlJc w:val="left"/>
      <w:pPr>
        <w:ind w:left="12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A7C0C"/>
    <w:multiLevelType w:val="hybridMultilevel"/>
    <w:tmpl w:val="2C68EC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B7617F"/>
    <w:multiLevelType w:val="hybridMultilevel"/>
    <w:tmpl w:val="4D8C4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3F243E"/>
    <w:multiLevelType w:val="hybridMultilevel"/>
    <w:tmpl w:val="5B2E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D60365"/>
    <w:multiLevelType w:val="hybridMultilevel"/>
    <w:tmpl w:val="9514C0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AE2D1D"/>
    <w:multiLevelType w:val="hybridMultilevel"/>
    <w:tmpl w:val="D81A15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B80565"/>
    <w:multiLevelType w:val="hybridMultilevel"/>
    <w:tmpl w:val="AB242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FA66AA"/>
    <w:multiLevelType w:val="hybridMultilevel"/>
    <w:tmpl w:val="99FABB00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30"/>
  </w:num>
  <w:num w:numId="2">
    <w:abstractNumId w:val="14"/>
  </w:num>
  <w:num w:numId="3">
    <w:abstractNumId w:val="29"/>
  </w:num>
  <w:num w:numId="4">
    <w:abstractNumId w:val="25"/>
  </w:num>
  <w:num w:numId="5">
    <w:abstractNumId w:val="1"/>
  </w:num>
  <w:num w:numId="6">
    <w:abstractNumId w:val="27"/>
  </w:num>
  <w:num w:numId="7">
    <w:abstractNumId w:val="24"/>
  </w:num>
  <w:num w:numId="8">
    <w:abstractNumId w:val="28"/>
  </w:num>
  <w:num w:numId="9">
    <w:abstractNumId w:val="20"/>
  </w:num>
  <w:num w:numId="10">
    <w:abstractNumId w:val="23"/>
  </w:num>
  <w:num w:numId="11">
    <w:abstractNumId w:val="16"/>
  </w:num>
  <w:num w:numId="12">
    <w:abstractNumId w:val="9"/>
  </w:num>
  <w:num w:numId="13">
    <w:abstractNumId w:val="4"/>
  </w:num>
  <w:num w:numId="14">
    <w:abstractNumId w:val="7"/>
  </w:num>
  <w:num w:numId="15">
    <w:abstractNumId w:val="22"/>
  </w:num>
  <w:num w:numId="16">
    <w:abstractNumId w:val="18"/>
  </w:num>
  <w:num w:numId="17">
    <w:abstractNumId w:val="13"/>
  </w:num>
  <w:num w:numId="18">
    <w:abstractNumId w:val="19"/>
  </w:num>
  <w:num w:numId="19">
    <w:abstractNumId w:val="8"/>
  </w:num>
  <w:num w:numId="20">
    <w:abstractNumId w:val="10"/>
  </w:num>
  <w:num w:numId="21">
    <w:abstractNumId w:val="17"/>
  </w:num>
  <w:num w:numId="22">
    <w:abstractNumId w:val="3"/>
  </w:num>
  <w:num w:numId="23">
    <w:abstractNumId w:val="12"/>
  </w:num>
  <w:num w:numId="24">
    <w:abstractNumId w:val="21"/>
  </w:num>
  <w:num w:numId="25">
    <w:abstractNumId w:val="11"/>
  </w:num>
  <w:num w:numId="26">
    <w:abstractNumId w:val="6"/>
  </w:num>
  <w:num w:numId="27">
    <w:abstractNumId w:val="15"/>
  </w:num>
  <w:num w:numId="28">
    <w:abstractNumId w:val="0"/>
  </w:num>
  <w:num w:numId="29">
    <w:abstractNumId w:val="26"/>
  </w:num>
  <w:num w:numId="30">
    <w:abstractNumId w:val="5"/>
  </w:num>
  <w:num w:numId="3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onica Dombrowski">
    <w15:presenceInfo w15:providerId="Windows Live" w15:userId="837cb6c4040dad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91"/>
    <w:rsid w:val="00023553"/>
    <w:rsid w:val="00030359"/>
    <w:rsid w:val="0008215E"/>
    <w:rsid w:val="00087940"/>
    <w:rsid w:val="000B1B3F"/>
    <w:rsid w:val="000B28FF"/>
    <w:rsid w:val="000C40E2"/>
    <w:rsid w:val="000C5B82"/>
    <w:rsid w:val="000C749B"/>
    <w:rsid w:val="000D71AF"/>
    <w:rsid w:val="000E761F"/>
    <w:rsid w:val="000F561F"/>
    <w:rsid w:val="001023E4"/>
    <w:rsid w:val="001028A6"/>
    <w:rsid w:val="00107D94"/>
    <w:rsid w:val="0011316B"/>
    <w:rsid w:val="001403C5"/>
    <w:rsid w:val="00140C7A"/>
    <w:rsid w:val="00145A26"/>
    <w:rsid w:val="001530B0"/>
    <w:rsid w:val="00156DA4"/>
    <w:rsid w:val="00160A5F"/>
    <w:rsid w:val="001875F5"/>
    <w:rsid w:val="001A59E9"/>
    <w:rsid w:val="001B1B00"/>
    <w:rsid w:val="001C5001"/>
    <w:rsid w:val="001E149D"/>
    <w:rsid w:val="002409B7"/>
    <w:rsid w:val="00273685"/>
    <w:rsid w:val="00275D60"/>
    <w:rsid w:val="00282AC0"/>
    <w:rsid w:val="00286DE7"/>
    <w:rsid w:val="002875E2"/>
    <w:rsid w:val="00297B9F"/>
    <w:rsid w:val="002B6F35"/>
    <w:rsid w:val="002C38EB"/>
    <w:rsid w:val="00360CEF"/>
    <w:rsid w:val="003A3F11"/>
    <w:rsid w:val="003B2DF2"/>
    <w:rsid w:val="003E047A"/>
    <w:rsid w:val="003E36BA"/>
    <w:rsid w:val="0040507E"/>
    <w:rsid w:val="00410E45"/>
    <w:rsid w:val="00422B69"/>
    <w:rsid w:val="00436BD4"/>
    <w:rsid w:val="00442371"/>
    <w:rsid w:val="00445CE2"/>
    <w:rsid w:val="00445E66"/>
    <w:rsid w:val="004631DC"/>
    <w:rsid w:val="00465CE7"/>
    <w:rsid w:val="004B3126"/>
    <w:rsid w:val="004C154D"/>
    <w:rsid w:val="004E6426"/>
    <w:rsid w:val="004F2F1C"/>
    <w:rsid w:val="00505716"/>
    <w:rsid w:val="0052434B"/>
    <w:rsid w:val="00531259"/>
    <w:rsid w:val="0054099F"/>
    <w:rsid w:val="005B1D5D"/>
    <w:rsid w:val="005F70DD"/>
    <w:rsid w:val="006008C2"/>
    <w:rsid w:val="00631402"/>
    <w:rsid w:val="00657392"/>
    <w:rsid w:val="00660F5F"/>
    <w:rsid w:val="0068632E"/>
    <w:rsid w:val="006A2484"/>
    <w:rsid w:val="006E1CCA"/>
    <w:rsid w:val="00702096"/>
    <w:rsid w:val="007073F8"/>
    <w:rsid w:val="007120CD"/>
    <w:rsid w:val="00724561"/>
    <w:rsid w:val="00725EE2"/>
    <w:rsid w:val="007558E4"/>
    <w:rsid w:val="00761ED2"/>
    <w:rsid w:val="00770549"/>
    <w:rsid w:val="00771FB0"/>
    <w:rsid w:val="007865D4"/>
    <w:rsid w:val="007962B5"/>
    <w:rsid w:val="007A0992"/>
    <w:rsid w:val="007B3234"/>
    <w:rsid w:val="008034E7"/>
    <w:rsid w:val="0081381B"/>
    <w:rsid w:val="008265C2"/>
    <w:rsid w:val="008302CB"/>
    <w:rsid w:val="008465D0"/>
    <w:rsid w:val="0086089C"/>
    <w:rsid w:val="008717AE"/>
    <w:rsid w:val="00893342"/>
    <w:rsid w:val="009012F0"/>
    <w:rsid w:val="009179AD"/>
    <w:rsid w:val="00925E9B"/>
    <w:rsid w:val="0093068E"/>
    <w:rsid w:val="00937632"/>
    <w:rsid w:val="009402A2"/>
    <w:rsid w:val="00957538"/>
    <w:rsid w:val="009773E3"/>
    <w:rsid w:val="009904A0"/>
    <w:rsid w:val="00996B75"/>
    <w:rsid w:val="009B2298"/>
    <w:rsid w:val="009C2E9E"/>
    <w:rsid w:val="00A00D89"/>
    <w:rsid w:val="00A03041"/>
    <w:rsid w:val="00A100EB"/>
    <w:rsid w:val="00A17C87"/>
    <w:rsid w:val="00A26ACA"/>
    <w:rsid w:val="00A43E28"/>
    <w:rsid w:val="00A74F9D"/>
    <w:rsid w:val="00A93738"/>
    <w:rsid w:val="00A93ADB"/>
    <w:rsid w:val="00AA38E7"/>
    <w:rsid w:val="00AA698B"/>
    <w:rsid w:val="00AD4E6B"/>
    <w:rsid w:val="00AE1C54"/>
    <w:rsid w:val="00B30603"/>
    <w:rsid w:val="00B50365"/>
    <w:rsid w:val="00B54270"/>
    <w:rsid w:val="00B7042A"/>
    <w:rsid w:val="00BA2AEE"/>
    <w:rsid w:val="00BA3DBC"/>
    <w:rsid w:val="00BB524A"/>
    <w:rsid w:val="00BD3E17"/>
    <w:rsid w:val="00BE770D"/>
    <w:rsid w:val="00C14352"/>
    <w:rsid w:val="00C24D26"/>
    <w:rsid w:val="00C258A2"/>
    <w:rsid w:val="00C72563"/>
    <w:rsid w:val="00C73F5E"/>
    <w:rsid w:val="00C86637"/>
    <w:rsid w:val="00CC2158"/>
    <w:rsid w:val="00CC30AC"/>
    <w:rsid w:val="00CC7A58"/>
    <w:rsid w:val="00CF6A36"/>
    <w:rsid w:val="00D10EA3"/>
    <w:rsid w:val="00D11C74"/>
    <w:rsid w:val="00D237A1"/>
    <w:rsid w:val="00D242BA"/>
    <w:rsid w:val="00D40ECA"/>
    <w:rsid w:val="00D55A7B"/>
    <w:rsid w:val="00D56845"/>
    <w:rsid w:val="00D8160D"/>
    <w:rsid w:val="00D96610"/>
    <w:rsid w:val="00D96E91"/>
    <w:rsid w:val="00DB058D"/>
    <w:rsid w:val="00DB46D2"/>
    <w:rsid w:val="00DC3080"/>
    <w:rsid w:val="00DC476E"/>
    <w:rsid w:val="00DD7F8A"/>
    <w:rsid w:val="00DE78EB"/>
    <w:rsid w:val="00E00D10"/>
    <w:rsid w:val="00E13E92"/>
    <w:rsid w:val="00E152B0"/>
    <w:rsid w:val="00E20645"/>
    <w:rsid w:val="00E40793"/>
    <w:rsid w:val="00E452B1"/>
    <w:rsid w:val="00E92597"/>
    <w:rsid w:val="00EA418F"/>
    <w:rsid w:val="00ED5754"/>
    <w:rsid w:val="00ED7B9B"/>
    <w:rsid w:val="00F20532"/>
    <w:rsid w:val="00F54844"/>
    <w:rsid w:val="00F6268C"/>
    <w:rsid w:val="00F64EDE"/>
    <w:rsid w:val="00F7002B"/>
    <w:rsid w:val="00F754C9"/>
    <w:rsid w:val="00F84573"/>
    <w:rsid w:val="00FB6098"/>
    <w:rsid w:val="00FB6294"/>
    <w:rsid w:val="00FD1B44"/>
    <w:rsid w:val="00FD2A5D"/>
    <w:rsid w:val="00FE2036"/>
    <w:rsid w:val="00FE2567"/>
    <w:rsid w:val="00FF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A1E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3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E45"/>
  </w:style>
  <w:style w:type="paragraph" w:styleId="Footer">
    <w:name w:val="footer"/>
    <w:basedOn w:val="Normal"/>
    <w:link w:val="FooterChar"/>
    <w:uiPriority w:val="99"/>
    <w:unhideWhenUsed/>
    <w:rsid w:val="00410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E45"/>
  </w:style>
  <w:style w:type="paragraph" w:styleId="ListParagraph">
    <w:name w:val="List Paragraph"/>
    <w:basedOn w:val="Normal"/>
    <w:uiPriority w:val="34"/>
    <w:qFormat/>
    <w:rsid w:val="003E04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99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B2D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D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D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D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D2DA9F5-8E18-48D0-8A66-6DD7F1E1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660</Words>
  <Characters>3764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2015-09-30T14:08:00Z</cp:lastPrinted>
  <dcterms:created xsi:type="dcterms:W3CDTF">2017-11-07T20:50:00Z</dcterms:created>
  <dcterms:modified xsi:type="dcterms:W3CDTF">2017-11-07T20:50:00Z</dcterms:modified>
</cp:coreProperties>
</file>